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813" w:rsidRDefault="00722813">
      <w:pPr>
        <w:pStyle w:val="Zkladntext"/>
      </w:pPr>
    </w:p>
    <w:p w:rsidR="00722813" w:rsidRDefault="00722813">
      <w:pPr>
        <w:rPr>
          <w:sz w:val="12"/>
          <w:szCs w:val="12"/>
        </w:rPr>
      </w:pPr>
    </w:p>
    <w:p w:rsidR="00722813" w:rsidRDefault="00F96360">
      <w:pPr>
        <w:pStyle w:val="-nadpisvelky"/>
      </w:pPr>
      <w:r>
        <w:t>Obsah</w:t>
      </w:r>
    </w:p>
    <w:p w:rsidR="00722813" w:rsidRDefault="00F96360">
      <w:pPr>
        <w:pStyle w:val="-seznamlevel2"/>
        <w:tabs>
          <w:tab w:val="right" w:leader="dot" w:pos="9866"/>
        </w:tabs>
      </w:pPr>
      <w:r>
        <w:fldChar w:fldCharType="begin"/>
      </w:r>
      <w:r>
        <w:instrText>TOC \t "- text obsha BB,1,- text obsah C,2"</w:instrText>
      </w:r>
      <w:r>
        <w:fldChar w:fldCharType="separate"/>
      </w:r>
      <w:r>
        <w:t>Identifikační údaje</w:t>
      </w:r>
      <w:r>
        <w:tab/>
        <w:t>2</w:t>
      </w:r>
    </w:p>
    <w:p w:rsidR="00722813" w:rsidRDefault="00F96360">
      <w:pPr>
        <w:pStyle w:val="-seznamlevel2"/>
        <w:tabs>
          <w:tab w:val="right" w:leader="dot" w:pos="9866"/>
        </w:tabs>
      </w:pPr>
      <w:r>
        <w:t>01. popis stavebního objektu, jeho funkčního a technického řešení</w:t>
      </w:r>
      <w:r>
        <w:tab/>
        <w:t>3</w:t>
      </w:r>
    </w:p>
    <w:p w:rsidR="00722813" w:rsidRDefault="00F96360">
      <w:pPr>
        <w:pStyle w:val="-kapitolalevel2"/>
        <w:tabs>
          <w:tab w:val="right" w:leader="dot" w:pos="9866"/>
        </w:tabs>
      </w:pPr>
      <w:r>
        <w:t>1.1. Popis území, dosavadní využití:</w:t>
      </w:r>
      <w:r>
        <w:tab/>
        <w:t>3</w:t>
      </w:r>
    </w:p>
    <w:p w:rsidR="00722813" w:rsidRDefault="00F96360">
      <w:pPr>
        <w:pStyle w:val="-kapitolalevel2"/>
        <w:tabs>
          <w:tab w:val="right" w:leader="dot" w:pos="9866"/>
        </w:tabs>
      </w:pPr>
      <w:r>
        <w:t>1.2. stávající infrastruktura</w:t>
      </w:r>
      <w:r>
        <w:tab/>
        <w:t>3</w:t>
      </w:r>
    </w:p>
    <w:p w:rsidR="00722813" w:rsidRDefault="00F96360">
      <w:pPr>
        <w:pStyle w:val="-kapitolalevel2"/>
        <w:tabs>
          <w:tab w:val="right" w:leader="dot" w:pos="9866"/>
        </w:tabs>
      </w:pPr>
      <w:r>
        <w:t>1.3. popis objektu</w:t>
      </w:r>
      <w:r>
        <w:tab/>
        <w:t>3</w:t>
      </w:r>
    </w:p>
    <w:p w:rsidR="00722813" w:rsidRDefault="00F96360">
      <w:pPr>
        <w:pStyle w:val="-seznamlevel2"/>
        <w:tabs>
          <w:tab w:val="right" w:leader="dot" w:pos="9866"/>
        </w:tabs>
      </w:pPr>
      <w:r>
        <w:t>02. Vyhodnocení průzkumů a podkladů</w:t>
      </w:r>
      <w:r>
        <w:tab/>
        <w:t>3</w:t>
      </w:r>
    </w:p>
    <w:p w:rsidR="00722813" w:rsidRDefault="00F96360">
      <w:pPr>
        <w:pStyle w:val="-seznamlevel2"/>
        <w:tabs>
          <w:tab w:val="right" w:leader="dot" w:pos="9866"/>
        </w:tabs>
      </w:pPr>
      <w:r>
        <w:t>03. Požadavky na vybavení</w:t>
      </w:r>
      <w:r>
        <w:tab/>
        <w:t>4</w:t>
      </w:r>
    </w:p>
    <w:p w:rsidR="00722813" w:rsidRDefault="00F96360">
      <w:pPr>
        <w:pStyle w:val="-seznamlevel2"/>
        <w:tabs>
          <w:tab w:val="right" w:leader="dot" w:pos="9866"/>
        </w:tabs>
      </w:pPr>
      <w:r>
        <w:t>04. Přehled provedených výpočtů</w:t>
      </w:r>
      <w:r>
        <w:tab/>
        <w:t>5</w:t>
      </w:r>
    </w:p>
    <w:p w:rsidR="00722813" w:rsidRDefault="00F96360">
      <w:pPr>
        <w:pStyle w:val="-kapitolalevel2"/>
        <w:tabs>
          <w:tab w:val="right" w:leader="dot" w:pos="9866"/>
        </w:tabs>
      </w:pPr>
      <w:r>
        <w:t>4.1. Dešťové vody</w:t>
      </w:r>
      <w:r>
        <w:tab/>
        <w:t>5</w:t>
      </w:r>
    </w:p>
    <w:p w:rsidR="00722813" w:rsidRDefault="00F96360">
      <w:pPr>
        <w:pStyle w:val="-seznamlevel2"/>
        <w:tabs>
          <w:tab w:val="right" w:leader="dot" w:pos="9866"/>
        </w:tabs>
      </w:pPr>
      <w:r>
        <w:t>05. Přehled vybraných techn</w:t>
      </w:r>
      <w:bookmarkStart w:id="0" w:name="_GoBack"/>
      <w:bookmarkEnd w:id="0"/>
      <w:r>
        <w:t>ických norem</w:t>
      </w:r>
      <w:r>
        <w:tab/>
        <w:t>6</w:t>
      </w:r>
      <w:r>
        <w:fldChar w:fldCharType="end"/>
      </w:r>
    </w:p>
    <w:p w:rsidR="00722813" w:rsidRDefault="00F96360">
      <w:pPr>
        <w:pStyle w:val="-text0"/>
      </w:pPr>
      <w:r>
        <w:br w:type="page"/>
      </w:r>
    </w:p>
    <w:p w:rsidR="00722813" w:rsidRDefault="00F96360">
      <w:pPr>
        <w:pStyle w:val="-textobshaBB"/>
        <w:numPr>
          <w:ilvl w:val="0"/>
          <w:numId w:val="0"/>
        </w:numPr>
        <w:spacing w:before="0"/>
      </w:pPr>
      <w:r>
        <w:lastRenderedPageBreak/>
        <w:t>Identifikační údaje</w:t>
      </w:r>
    </w:p>
    <w:p w:rsidR="00722813" w:rsidRDefault="00F96360">
      <w:pPr>
        <w:pStyle w:val="-texttekypod"/>
      </w:pPr>
      <w:r>
        <w:t>Označení stavby:</w:t>
      </w:r>
    </w:p>
    <w:p w:rsidR="00722813" w:rsidRDefault="00F96360">
      <w:pPr>
        <w:pStyle w:val="-text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Revitalizace Palackého náměstí, MČ Brno </w:t>
      </w:r>
      <w:proofErr w:type="spellStart"/>
      <w:r>
        <w:rPr>
          <w:b/>
          <w:bCs/>
          <w:sz w:val="32"/>
          <w:szCs w:val="32"/>
        </w:rPr>
        <w:t>řečkovice</w:t>
      </w:r>
      <w:proofErr w:type="spellEnd"/>
      <w:r>
        <w:rPr>
          <w:b/>
          <w:bCs/>
          <w:sz w:val="32"/>
          <w:szCs w:val="32"/>
        </w:rPr>
        <w:t xml:space="preserve"> a Mokrá Hora</w:t>
      </w:r>
    </w:p>
    <w:p w:rsidR="00722813" w:rsidRDefault="00F96360">
      <w:pPr>
        <w:pStyle w:val="-text0"/>
      </w:pPr>
      <w:r>
        <w:t xml:space="preserve">objekt: </w:t>
      </w:r>
      <w:r>
        <w:tab/>
        <w:t>SO 04.1 -  ODVODNĚNÍ POLYFUNKČNÍ ZPEVNĚNÉ PLOCHY</w:t>
      </w:r>
    </w:p>
    <w:p w:rsidR="00722813" w:rsidRDefault="00F96360">
      <w:pPr>
        <w:pStyle w:val="-texttekypod"/>
      </w:pPr>
      <w:r>
        <w:t>Investor:</w:t>
      </w:r>
    </w:p>
    <w:p w:rsidR="00722813" w:rsidRDefault="00F96360">
      <w:pPr>
        <w:pStyle w:val="-text0"/>
      </w:pPr>
      <w:r>
        <w:rPr>
          <w:b/>
          <w:bCs/>
        </w:rPr>
        <w:t xml:space="preserve">STATUTÁRNÍ MĚSTO BRNO - městská část Brno - střed, </w:t>
      </w:r>
      <w:r>
        <w:t>IČ: 44992785 DIČ. CZ 44992785</w:t>
      </w:r>
    </w:p>
    <w:p w:rsidR="00722813" w:rsidRDefault="00F96360">
      <w:pPr>
        <w:pStyle w:val="-text0"/>
      </w:pPr>
      <w:r>
        <w:t>Adresa:</w:t>
      </w:r>
      <w:r>
        <w:tab/>
      </w:r>
      <w:r>
        <w:tab/>
        <w:t>Dominikánské nám. 2, 601 69 Brno</w:t>
      </w:r>
    </w:p>
    <w:p w:rsidR="00722813" w:rsidRDefault="00F96360">
      <w:pPr>
        <w:pStyle w:val="-text0"/>
      </w:pPr>
      <w:r>
        <w:t>email: podatelna@brno-stred.cz</w:t>
      </w:r>
      <w:r>
        <w:tab/>
        <w:t xml:space="preserve">IDDS: qykbwe7 </w:t>
      </w:r>
      <w:r>
        <w:tab/>
        <w:t>tel.: 542 526 111</w:t>
      </w:r>
    </w:p>
    <w:p w:rsidR="00722813" w:rsidRDefault="00F96360">
      <w:pPr>
        <w:pStyle w:val="-texttekypod"/>
      </w:pPr>
      <w:r>
        <w:t>Generální projektant:</w:t>
      </w:r>
    </w:p>
    <w:p w:rsidR="00722813" w:rsidRDefault="00F96360">
      <w:pPr>
        <w:pStyle w:val="-text0"/>
        <w:rPr>
          <w:b/>
          <w:bCs/>
        </w:rPr>
      </w:pPr>
      <w:proofErr w:type="gramStart"/>
      <w:r>
        <w:rPr>
          <w:b/>
          <w:bCs/>
        </w:rPr>
        <w:t>ATELIÉR  ZAHRADNÍ</w:t>
      </w:r>
      <w:proofErr w:type="gramEnd"/>
      <w:r>
        <w:rPr>
          <w:b/>
          <w:bCs/>
        </w:rPr>
        <w:t xml:space="preserve">  A  KRAJINÁŘSKÉ  ARCHITEKTURY  ZDENĚK SENDLER</w:t>
      </w:r>
    </w:p>
    <w:p w:rsidR="00722813" w:rsidRDefault="00F96360">
      <w:pPr>
        <w:pStyle w:val="-text0"/>
      </w:pPr>
      <w:r>
        <w:t>Ateliér: Opletalova 6, 602 00 Brno</w:t>
      </w:r>
    </w:p>
    <w:p w:rsidR="00722813" w:rsidRDefault="00F96360">
      <w:pPr>
        <w:pStyle w:val="-text0"/>
      </w:pPr>
      <w:r>
        <w:t xml:space="preserve">kontakt: </w:t>
      </w:r>
      <w:proofErr w:type="spellStart"/>
      <w:r>
        <w:t>Sendler</w:t>
      </w:r>
      <w:proofErr w:type="spellEnd"/>
      <w:r>
        <w:t xml:space="preserve"> Zdenek, Ing.</w:t>
      </w:r>
    </w:p>
    <w:p w:rsidR="00722813" w:rsidRDefault="00F96360">
      <w:pPr>
        <w:pStyle w:val="-text0"/>
      </w:pPr>
      <w:r>
        <w:t xml:space="preserve">tel.: +420 542 214 768, +420 603 575 814 email: zsendler@seznam.cz </w:t>
      </w:r>
    </w:p>
    <w:p w:rsidR="00722813" w:rsidRDefault="00F96360">
      <w:pPr>
        <w:pStyle w:val="-texttekypod"/>
      </w:pPr>
      <w:r>
        <w:t>Zpracovatel dokumentace stavebního objektu:</w:t>
      </w:r>
    </w:p>
    <w:p w:rsidR="00722813" w:rsidRDefault="00F96360">
      <w:pPr>
        <w:pStyle w:val="-text0"/>
      </w:pPr>
      <w:r>
        <w:rPr>
          <w:b/>
          <w:bCs/>
        </w:rPr>
        <w:t>Ing. Michal Patočka</w:t>
      </w:r>
      <w:r>
        <w:tab/>
        <w:t>IČ: 74350323</w:t>
      </w:r>
    </w:p>
    <w:p w:rsidR="00722813" w:rsidRDefault="00F96360">
      <w:pPr>
        <w:pStyle w:val="-text0"/>
      </w:pPr>
      <w:r>
        <w:t>se sídlem: Boženy Němcové 2192/36, 612 00 Brno</w:t>
      </w:r>
    </w:p>
    <w:p w:rsidR="00722813" w:rsidRDefault="00F96360">
      <w:pPr>
        <w:pStyle w:val="-text0"/>
      </w:pPr>
      <w:r>
        <w:t>e-mail: michal@patocka.net</w:t>
      </w:r>
      <w:r>
        <w:tab/>
        <w:t>tel.: 777 311 819</w:t>
      </w:r>
      <w:r>
        <w:tab/>
        <w:t>IDDS: 4kcskaf</w:t>
      </w:r>
    </w:p>
    <w:p w:rsidR="00722813" w:rsidRDefault="00F96360">
      <w:pPr>
        <w:pStyle w:val="-texttekypod"/>
      </w:pPr>
      <w:r>
        <w:t>Autorizace stavebního objektu:</w:t>
      </w:r>
    </w:p>
    <w:p w:rsidR="00722813" w:rsidRDefault="00F96360">
      <w:pPr>
        <w:pStyle w:val="-text0"/>
      </w:pPr>
      <w:r>
        <w:t>I</w:t>
      </w:r>
      <w:r>
        <w:rPr>
          <w:b/>
          <w:bCs/>
        </w:rPr>
        <w:t>ng. Eva Patočková</w:t>
      </w:r>
      <w:r>
        <w:t xml:space="preserve"> - autorizovaný inženýr v oboru stavby vodního hospodářství a krajinného inženýrství, č. aut.: 33653, zapsán v seznamu aut. osob vedeném ČKAIT pod č. 1005340 ze dne </w:t>
      </w:r>
      <w:proofErr w:type="gramStart"/>
      <w:r>
        <w:t>10.12.2010</w:t>
      </w:r>
      <w:proofErr w:type="gramEnd"/>
      <w:r>
        <w:t>.</w:t>
      </w:r>
    </w:p>
    <w:p w:rsidR="00722813" w:rsidRDefault="00F96360">
      <w:pPr>
        <w:pStyle w:val="-texttekypod"/>
      </w:pPr>
      <w:r>
        <w:t>Stavební pozemek:</w:t>
      </w:r>
    </w:p>
    <w:p w:rsidR="00722813" w:rsidRDefault="00F96360">
      <w:pPr>
        <w:pStyle w:val="-text0"/>
      </w:pPr>
      <w:r>
        <w:t xml:space="preserve">Obec: </w:t>
      </w:r>
      <w:r>
        <w:tab/>
      </w:r>
      <w:r>
        <w:tab/>
      </w:r>
      <w:r>
        <w:tab/>
      </w:r>
      <w:r>
        <w:tab/>
      </w:r>
      <w:r>
        <w:tab/>
        <w:t>Brno</w:t>
      </w:r>
    </w:p>
    <w:p w:rsidR="00722813" w:rsidRDefault="00F96360">
      <w:pPr>
        <w:pStyle w:val="-text0"/>
      </w:pPr>
      <w:r>
        <w:t xml:space="preserve">Okres: </w:t>
      </w:r>
      <w:r>
        <w:tab/>
      </w:r>
      <w:r>
        <w:tab/>
      </w:r>
      <w:r>
        <w:tab/>
      </w:r>
      <w:r>
        <w:tab/>
        <w:t>Brno-město</w:t>
      </w:r>
      <w:r>
        <w:tab/>
      </w:r>
      <w:r>
        <w:tab/>
      </w:r>
    </w:p>
    <w:p w:rsidR="00722813" w:rsidRDefault="00F96360">
      <w:pPr>
        <w:pStyle w:val="-text0"/>
      </w:pPr>
      <w:r>
        <w:t xml:space="preserve">Katastrální území: </w:t>
      </w:r>
      <w:r>
        <w:tab/>
      </w:r>
      <w:r>
        <w:tab/>
        <w:t>Řečkovice (611646)</w:t>
      </w:r>
    </w:p>
    <w:p w:rsidR="00722813" w:rsidRDefault="00722813">
      <w:pPr>
        <w:pStyle w:val="-text0"/>
      </w:pPr>
    </w:p>
    <w:p w:rsidR="00722813" w:rsidRDefault="00F96360">
      <w:pPr>
        <w:pStyle w:val="-text0"/>
      </w:pPr>
      <w:r>
        <w:t>Parcelní čísla:</w:t>
      </w:r>
    </w:p>
    <w:tbl>
      <w:tblPr>
        <w:tblW w:w="992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2041"/>
        <w:gridCol w:w="2675"/>
        <w:gridCol w:w="4250"/>
      </w:tblGrid>
      <w:tr w:rsidR="00722813">
        <w:trPr>
          <w:trHeight w:val="300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22813" w:rsidRDefault="00F96360">
            <w:pPr>
              <w:pStyle w:val="Obsahtabulk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ČP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22813" w:rsidRDefault="00F96360">
            <w:pPr>
              <w:pStyle w:val="Obsahtabulk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způsob využití</w:t>
            </w:r>
          </w:p>
        </w:tc>
        <w:tc>
          <w:tcPr>
            <w:tcW w:w="2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bottom"/>
          </w:tcPr>
          <w:p w:rsidR="00722813" w:rsidRDefault="00F96360">
            <w:pPr>
              <w:pStyle w:val="Obsahtabulk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druh pozemku</w:t>
            </w:r>
          </w:p>
        </w:tc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22813" w:rsidRDefault="00F96360">
            <w:pPr>
              <w:pStyle w:val="Obsahtabulk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vlastnické právo</w:t>
            </w:r>
          </w:p>
        </w:tc>
      </w:tr>
      <w:tr w:rsidR="00722813">
        <w:trPr>
          <w:trHeight w:val="580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</w:pPr>
            <w:r>
              <w:t>2349/2</w:t>
            </w:r>
          </w:p>
        </w:tc>
        <w:tc>
          <w:tcPr>
            <w:tcW w:w="20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</w:pPr>
            <w:r>
              <w:t>zeleň</w:t>
            </w:r>
          </w:p>
        </w:tc>
        <w:tc>
          <w:tcPr>
            <w:tcW w:w="2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</w:pPr>
            <w:r>
              <w:t>ostatní plocha</w:t>
            </w:r>
          </w:p>
        </w:tc>
        <w:tc>
          <w:tcPr>
            <w:tcW w:w="4250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ind w:left="449"/>
            </w:pPr>
            <w:r>
              <w:t xml:space="preserve">Statutární město Brno, </w:t>
            </w:r>
          </w:p>
          <w:p w:rsidR="00722813" w:rsidRDefault="00F96360">
            <w:pPr>
              <w:pStyle w:val="Obsahtabulky"/>
              <w:ind w:left="449"/>
            </w:pPr>
            <w:r>
              <w:t xml:space="preserve">Dominikánské náměstí 196/1, </w:t>
            </w:r>
          </w:p>
          <w:p w:rsidR="00722813" w:rsidRDefault="00F96360">
            <w:pPr>
              <w:pStyle w:val="Obsahtabulky"/>
              <w:ind w:left="449"/>
            </w:pPr>
            <w:r>
              <w:t xml:space="preserve">Brno-město, 60200 Brno </w:t>
            </w:r>
          </w:p>
        </w:tc>
      </w:tr>
      <w:tr w:rsidR="00722813">
        <w:trPr>
          <w:trHeight w:val="580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</w:pPr>
            <w:r>
              <w:t>2350</w:t>
            </w:r>
          </w:p>
        </w:tc>
        <w:tc>
          <w:tcPr>
            <w:tcW w:w="20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</w:pPr>
            <w:r>
              <w:t>zeleň</w:t>
            </w:r>
          </w:p>
        </w:tc>
        <w:tc>
          <w:tcPr>
            <w:tcW w:w="2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</w:pPr>
            <w:r>
              <w:t>ostatní plocha</w:t>
            </w:r>
          </w:p>
        </w:tc>
        <w:tc>
          <w:tcPr>
            <w:tcW w:w="42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/>
        </w:tc>
      </w:tr>
      <w:tr w:rsidR="00722813">
        <w:trPr>
          <w:trHeight w:val="580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</w:pPr>
            <w:r>
              <w:t>2354/1</w:t>
            </w:r>
          </w:p>
        </w:tc>
        <w:tc>
          <w:tcPr>
            <w:tcW w:w="20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</w:pPr>
            <w:r>
              <w:t>zeleň</w:t>
            </w:r>
          </w:p>
        </w:tc>
        <w:tc>
          <w:tcPr>
            <w:tcW w:w="2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</w:pPr>
            <w:r>
              <w:t>ostatní plocha</w:t>
            </w:r>
          </w:p>
        </w:tc>
        <w:tc>
          <w:tcPr>
            <w:tcW w:w="42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/>
        </w:tc>
      </w:tr>
      <w:tr w:rsidR="00722813">
        <w:trPr>
          <w:trHeight w:val="580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</w:pPr>
            <w:r>
              <w:t>2351</w:t>
            </w:r>
          </w:p>
        </w:tc>
        <w:tc>
          <w:tcPr>
            <w:tcW w:w="20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</w:pPr>
            <w:r>
              <w:t>-</w:t>
            </w:r>
          </w:p>
        </w:tc>
        <w:tc>
          <w:tcPr>
            <w:tcW w:w="2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</w:pPr>
            <w:r>
              <w:t>zastavěná plocha a nádvoří</w:t>
            </w:r>
          </w:p>
        </w:tc>
        <w:tc>
          <w:tcPr>
            <w:tcW w:w="42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/>
        </w:tc>
      </w:tr>
    </w:tbl>
    <w:p w:rsidR="00722813" w:rsidRDefault="00722813">
      <w:pPr>
        <w:pStyle w:val="-text0"/>
      </w:pPr>
    </w:p>
    <w:p w:rsidR="00722813" w:rsidRDefault="00722813">
      <w:pPr>
        <w:pStyle w:val="-text0"/>
      </w:pPr>
    </w:p>
    <w:p w:rsidR="00722813" w:rsidRDefault="00722813">
      <w:pPr>
        <w:pStyle w:val="-text0"/>
      </w:pPr>
    </w:p>
    <w:p w:rsidR="00722813" w:rsidRDefault="00F96360">
      <w:pPr>
        <w:pStyle w:val="-textobshaBB"/>
      </w:pPr>
      <w:bookmarkStart w:id="1" w:name="bookmark7"/>
      <w:r>
        <w:lastRenderedPageBreak/>
        <w:t>popis stavebního objektu, jeho funkčního a technického řešení</w:t>
      </w:r>
      <w:bookmarkEnd w:id="1"/>
    </w:p>
    <w:p w:rsidR="00722813" w:rsidRDefault="00F96360">
      <w:pPr>
        <w:pStyle w:val="-textobsahC"/>
        <w:numPr>
          <w:ilvl w:val="1"/>
          <w:numId w:val="2"/>
        </w:numPr>
      </w:pPr>
      <w:r>
        <w:t>Popis území, dosavadní využití:</w:t>
      </w:r>
    </w:p>
    <w:p w:rsidR="00722813" w:rsidRDefault="00F96360">
      <w:pPr>
        <w:pStyle w:val="-text0"/>
        <w:spacing w:before="57" w:after="57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Území se nachází v </w:t>
      </w:r>
      <w:proofErr w:type="spellStart"/>
      <w:r>
        <w:rPr>
          <w:rFonts w:eastAsia="Times New Roman" w:cs="Times New Roman"/>
          <w:szCs w:val="20"/>
        </w:rPr>
        <w:t>intravilánu</w:t>
      </w:r>
      <w:proofErr w:type="spellEnd"/>
      <w:r>
        <w:rPr>
          <w:rFonts w:eastAsia="Times New Roman" w:cs="Times New Roman"/>
          <w:szCs w:val="20"/>
        </w:rPr>
        <w:t xml:space="preserve"> MČ Brno-Řečkovice a Mokrá Hora. Vymezeno je ze severu ulicí </w:t>
      </w:r>
      <w:proofErr w:type="spellStart"/>
      <w:r>
        <w:rPr>
          <w:rFonts w:eastAsia="Times New Roman" w:cs="Times New Roman"/>
          <w:szCs w:val="20"/>
        </w:rPr>
        <w:t>Prumperk</w:t>
      </w:r>
      <w:proofErr w:type="spellEnd"/>
      <w:r>
        <w:rPr>
          <w:rFonts w:eastAsia="Times New Roman" w:cs="Times New Roman"/>
          <w:szCs w:val="20"/>
        </w:rPr>
        <w:t xml:space="preserve"> – Palackého náměstí, z jihu a východu ulicí Palackého náměstí, ze západu zástavbou. Celková plocha řešeného území je: 4597 m2.</w:t>
      </w:r>
    </w:p>
    <w:p w:rsidR="00722813" w:rsidRDefault="00F96360">
      <w:pPr>
        <w:pStyle w:val="-text0"/>
        <w:spacing w:before="57" w:after="57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Území slouží vzhledem ke své historii i okolní urbanistické struktuře jako parkové náměstí. Původně náves s rybníkem, který byl ve 20. stol. postupně zasypán. Území je nezastavěné.</w:t>
      </w:r>
    </w:p>
    <w:p w:rsidR="00722813" w:rsidRDefault="00F96360">
      <w:pPr>
        <w:pStyle w:val="-textobsahC"/>
        <w:numPr>
          <w:ilvl w:val="1"/>
          <w:numId w:val="2"/>
        </w:numPr>
      </w:pPr>
      <w:r>
        <w:t>stávající infrastruktura</w:t>
      </w:r>
    </w:p>
    <w:p w:rsidR="00722813" w:rsidRDefault="00F96360">
      <w:pPr>
        <w:pStyle w:val="-text0"/>
        <w:spacing w:before="57" w:after="57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Žádné stávající inženýrské sítě nejsou předmětným řešením dotčeny.</w:t>
      </w:r>
    </w:p>
    <w:p w:rsidR="00722813" w:rsidRDefault="00F96360">
      <w:pPr>
        <w:pStyle w:val="-textobsahC"/>
        <w:numPr>
          <w:ilvl w:val="1"/>
          <w:numId w:val="2"/>
        </w:numPr>
      </w:pPr>
      <w:r>
        <w:t>popis objektu</w:t>
      </w:r>
    </w:p>
    <w:p w:rsidR="00722813" w:rsidRDefault="00F96360">
      <w:pPr>
        <w:pStyle w:val="-text0"/>
      </w:pPr>
      <w:r>
        <w:t xml:space="preserve">Dokumentace řeší odvodnění a následnou likvidaci dešťových vod z navrhované </w:t>
      </w:r>
      <w:proofErr w:type="spellStart"/>
      <w:r>
        <w:t>zp</w:t>
      </w:r>
      <w:proofErr w:type="spellEnd"/>
      <w:r>
        <w:t>. plochy parkoviště a části příjezdové komunikace k parkovišti. Likvidace dešťových vod je navržena v podzemním vsaku.</w:t>
      </w:r>
    </w:p>
    <w:p w:rsidR="00722813" w:rsidRDefault="00F96360">
      <w:pPr>
        <w:pStyle w:val="-text0"/>
      </w:pPr>
      <w:r>
        <w:t>Dešťové vody ze zpevněných ploch budou odvedeny do podzemního vsaku.</w:t>
      </w:r>
    </w:p>
    <w:p w:rsidR="00722813" w:rsidRDefault="00722813">
      <w:pPr>
        <w:pStyle w:val="-text0"/>
      </w:pPr>
    </w:p>
    <w:p w:rsidR="00722813" w:rsidRDefault="00F96360">
      <w:pPr>
        <w:pStyle w:val="-text0"/>
      </w:pPr>
      <w:r>
        <w:t xml:space="preserve">Vsaky jsou navrženy ze štěrku f 16/32, rozvodné drény z perforovaných trubek HDPE SN8 obalených </w:t>
      </w:r>
      <w:proofErr w:type="spellStart"/>
      <w:r>
        <w:t>geotextilií</w:t>
      </w:r>
      <w:proofErr w:type="spellEnd"/>
      <w:r>
        <w:t>.</w:t>
      </w:r>
    </w:p>
    <w:p w:rsidR="00722813" w:rsidRDefault="00F96360">
      <w:pPr>
        <w:pStyle w:val="-text0"/>
      </w:pPr>
      <w:r>
        <w:t xml:space="preserve">Vody z okrsku 1 - parkoviště - budou odvedeny povrchovým odtokem do přilehlého </w:t>
      </w:r>
      <w:proofErr w:type="spellStart"/>
      <w:r>
        <w:t>průlehu</w:t>
      </w:r>
      <w:proofErr w:type="spellEnd"/>
      <w:r>
        <w:t xml:space="preserve"> (záhonu) se štěrkovou rýhou. </w:t>
      </w:r>
      <w:ins w:id="2" w:author="Sendlerbabka-02" w:date="2018-11-02T11:51:00Z">
        <w:r w:rsidR="00AA6976">
          <w:t xml:space="preserve">Objem modelace </w:t>
        </w:r>
        <w:proofErr w:type="spellStart"/>
        <w:r w:rsidR="00AA6976">
          <w:t>průlehového</w:t>
        </w:r>
        <w:proofErr w:type="spellEnd"/>
        <w:r w:rsidR="00AA6976">
          <w:t xml:space="preserve"> záhonu je navržen pro </w:t>
        </w:r>
      </w:ins>
      <w:ins w:id="3" w:author="Sendlerbabka-02" w:date="2018-11-02T11:52:00Z">
        <w:r w:rsidR="00AA6976">
          <w:t>zachycení</w:t>
        </w:r>
      </w:ins>
      <w:ins w:id="4" w:author="Sendlerbabka-02" w:date="2018-11-02T11:51:00Z">
        <w:r w:rsidR="00AA6976">
          <w:t xml:space="preserve"> extrémního deště.</w:t>
        </w:r>
      </w:ins>
    </w:p>
    <w:p w:rsidR="00722813" w:rsidRDefault="00F96360">
      <w:pPr>
        <w:pStyle w:val="-text0"/>
        <w:rPr>
          <w:ins w:id="5" w:author="Sendlerbabka-02" w:date="2018-12-03T09:48:00Z"/>
        </w:rPr>
      </w:pPr>
      <w:r>
        <w:t>Vody z okrsku 2 budou odvedeny přirozeným odtokem do povrchového vsaku v parku.</w:t>
      </w:r>
    </w:p>
    <w:p w:rsidR="000E29EC" w:rsidRDefault="000E29EC" w:rsidP="000E29EC">
      <w:pPr>
        <w:pStyle w:val="-text0"/>
        <w:ind w:firstLine="449"/>
        <w:pPrChange w:id="6" w:author="Sendlerbabka-02" w:date="2018-12-03T09:52:00Z">
          <w:pPr>
            <w:pStyle w:val="-text0"/>
          </w:pPr>
        </w:pPrChange>
      </w:pPr>
      <w:ins w:id="7" w:author="Sendlerbabka-02" w:date="2018-12-03T09:52:00Z">
        <w:r>
          <w:t xml:space="preserve">     </w:t>
        </w:r>
      </w:ins>
      <w:ins w:id="8" w:author="Sendlerbabka-02" w:date="2018-12-03T09:48:00Z">
        <w:r>
          <w:t xml:space="preserve">Součástí objektu je </w:t>
        </w:r>
      </w:ins>
      <w:ins w:id="9" w:author="Sendlerbabka-02" w:date="2018-12-03T09:49:00Z">
        <w:r>
          <w:t xml:space="preserve">i </w:t>
        </w:r>
      </w:ins>
      <w:ins w:id="10" w:author="Sendlerbabka-02" w:date="2018-12-03T09:48:00Z">
        <w:r>
          <w:t xml:space="preserve">vybudování části </w:t>
        </w:r>
      </w:ins>
      <w:ins w:id="11" w:author="Sendlerbabka-02" w:date="2018-12-03T09:52:00Z">
        <w:r>
          <w:t>trasy</w:t>
        </w:r>
      </w:ins>
      <w:ins w:id="12" w:author="Sendlerbabka-02" w:date="2018-12-03T09:48:00Z">
        <w:r>
          <w:t xml:space="preserve"> pro ve</w:t>
        </w:r>
      </w:ins>
      <w:ins w:id="13" w:author="Sendlerbabka-02" w:date="2018-12-03T09:49:00Z">
        <w:r>
          <w:t>řejné osvětlení</w:t>
        </w:r>
      </w:ins>
      <w:ins w:id="14" w:author="Sendlerbabka-02" w:date="2018-12-03T09:50:00Z">
        <w:r>
          <w:t xml:space="preserve"> – trasa nad RN. </w:t>
        </w:r>
      </w:ins>
      <w:ins w:id="15" w:author="Sendlerbabka-02" w:date="2018-12-03T09:51:00Z">
        <w:r>
          <w:t>C</w:t>
        </w:r>
        <w:r w:rsidRPr="000E29EC">
          <w:t xml:space="preserve">hránička D110 </w:t>
        </w:r>
        <w:r>
          <w:t xml:space="preserve">, </w:t>
        </w:r>
        <w:proofErr w:type="spellStart"/>
        <w:r w:rsidRPr="000E29EC">
          <w:t>korugovaná</w:t>
        </w:r>
        <w:proofErr w:type="spellEnd"/>
        <w:r w:rsidRPr="000E29EC">
          <w:t xml:space="preserve"> trubka, krytí 1m, pískové lože nad i pod, </w:t>
        </w:r>
        <w:proofErr w:type="spellStart"/>
        <w:r w:rsidRPr="000E29EC">
          <w:t>tl</w:t>
        </w:r>
        <w:proofErr w:type="spellEnd"/>
        <w:r w:rsidRPr="000E29EC">
          <w:t>. 80mm, obaleno filtrační textili</w:t>
        </w:r>
        <w:r>
          <w:t xml:space="preserve">í </w:t>
        </w:r>
      </w:ins>
      <w:ins w:id="16" w:author="Sendlerbabka-02" w:date="2018-12-03T09:53:00Z">
        <w:r>
          <w:t>–</w:t>
        </w:r>
      </w:ins>
      <w:ins w:id="17" w:author="Sendlerbabka-02" w:date="2018-12-03T09:51:00Z">
        <w:r>
          <w:t xml:space="preserve"> nutno </w:t>
        </w:r>
      </w:ins>
      <w:ins w:id="18" w:author="Sendlerbabka-02" w:date="2018-12-03T09:53:00Z">
        <w:r>
          <w:t>koordinovat s SO09!</w:t>
        </w:r>
      </w:ins>
    </w:p>
    <w:p w:rsidR="00722813" w:rsidRDefault="00F96360">
      <w:pPr>
        <w:pStyle w:val="-texttekypod"/>
      </w:pPr>
      <w:r>
        <w:t>Projektované parametry</w:t>
      </w:r>
    </w:p>
    <w:p w:rsidR="00722813" w:rsidRDefault="00722813">
      <w:pPr>
        <w:pStyle w:val="-text0"/>
      </w:pPr>
    </w:p>
    <w:tbl>
      <w:tblPr>
        <w:tblW w:w="986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28" w:type="dxa"/>
          <w:left w:w="27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00"/>
        <w:gridCol w:w="1863"/>
        <w:gridCol w:w="3800"/>
        <w:gridCol w:w="2103"/>
      </w:tblGrid>
      <w:tr w:rsidR="00722813">
        <w:trPr>
          <w:trHeight w:val="311"/>
        </w:trPr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druh</w:t>
            </w:r>
          </w:p>
        </w:tc>
        <w:tc>
          <w:tcPr>
            <w:tcW w:w="1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označení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specifikace</w:t>
            </w:r>
          </w:p>
        </w:tc>
        <w:tc>
          <w:tcPr>
            <w:tcW w:w="2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rozměr</w:t>
            </w:r>
          </w:p>
        </w:tc>
      </w:tr>
      <w:tr w:rsidR="00722813">
        <w:trPr>
          <w:trHeight w:val="311"/>
        </w:trPr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rozvodný drén</w:t>
            </w:r>
          </w:p>
        </w:tc>
        <w:tc>
          <w:tcPr>
            <w:tcW w:w="1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Drenáž 1, 1.1, 1.2</w:t>
            </w:r>
          </w:p>
        </w:tc>
        <w:tc>
          <w:tcPr>
            <w:tcW w:w="3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perforované HDPE SN8 DN100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 m</w:t>
            </w:r>
          </w:p>
        </w:tc>
      </w:tr>
      <w:tr w:rsidR="00722813">
        <w:trPr>
          <w:trHeight w:val="311"/>
        </w:trPr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rozvodný drén</w:t>
            </w:r>
          </w:p>
        </w:tc>
        <w:tc>
          <w:tcPr>
            <w:tcW w:w="1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Drenáž v RN</w:t>
            </w:r>
          </w:p>
        </w:tc>
        <w:tc>
          <w:tcPr>
            <w:tcW w:w="3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perforované HDPE SN8 DN100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 m</w:t>
            </w:r>
          </w:p>
        </w:tc>
      </w:tr>
      <w:tr w:rsidR="00722813">
        <w:trPr>
          <w:trHeight w:val="311"/>
        </w:trPr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podzemní vsak</w:t>
            </w:r>
          </w:p>
        </w:tc>
        <w:tc>
          <w:tcPr>
            <w:tcW w:w="1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RN</w:t>
            </w:r>
          </w:p>
        </w:tc>
        <w:tc>
          <w:tcPr>
            <w:tcW w:w="3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štěrk fr. 16/32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 m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</w:tr>
    </w:tbl>
    <w:p w:rsidR="00722813" w:rsidRDefault="00F96360">
      <w:pPr>
        <w:pStyle w:val="-textobshaBB"/>
      </w:pPr>
      <w:r>
        <w:t>Vyhodnocení průzkumů a podkladů</w:t>
      </w:r>
    </w:p>
    <w:p w:rsidR="00722813" w:rsidRDefault="00F96360">
      <w:pPr>
        <w:pStyle w:val="-text0"/>
      </w:pPr>
      <w:r>
        <w:t>V lokalitě byl proveden v 09/2017 hydrogeologický průzkum pro zjištění hydrologických poměrů.</w:t>
      </w:r>
    </w:p>
    <w:p w:rsidR="00722813" w:rsidRDefault="00F96360">
      <w:pPr>
        <w:pStyle w:val="-text0"/>
      </w:pPr>
      <w:r>
        <w:t>Z průzkumu relevantní pro tuto dokumentaci jsou výsledky zasakovací zkoušky - určení koeficientu filtrace, hloubka HPV.</w:t>
      </w:r>
    </w:p>
    <w:p w:rsidR="00722813" w:rsidRDefault="00F96360">
      <w:pPr>
        <w:pStyle w:val="-text0"/>
        <w:numPr>
          <w:ilvl w:val="0"/>
          <w:numId w:val="4"/>
        </w:numPr>
      </w:pPr>
      <w:r>
        <w:t xml:space="preserve">Koeficient filtrace byl stanoven na </w:t>
      </w:r>
      <w:proofErr w:type="spellStart"/>
      <w:r>
        <w:t>k</w:t>
      </w:r>
      <w:r>
        <w:rPr>
          <w:vertAlign w:val="subscript"/>
        </w:rPr>
        <w:t>v</w:t>
      </w:r>
      <w:proofErr w:type="spellEnd"/>
      <w:r>
        <w:t>=1,6×10</w:t>
      </w:r>
      <w:r>
        <w:rPr>
          <w:vertAlign w:val="superscript"/>
        </w:rPr>
        <w:t>-06</w:t>
      </w:r>
      <w:r>
        <w:t>ms</w:t>
      </w:r>
      <w:r>
        <w:rPr>
          <w:vertAlign w:val="superscript"/>
        </w:rPr>
        <w:t>-1</w:t>
      </w:r>
      <w:r>
        <w:t>.</w:t>
      </w:r>
    </w:p>
    <w:p w:rsidR="00722813" w:rsidRDefault="00F96360">
      <w:pPr>
        <w:pStyle w:val="-text0"/>
        <w:numPr>
          <w:ilvl w:val="0"/>
          <w:numId w:val="4"/>
        </w:numPr>
      </w:pPr>
      <w:r>
        <w:t>HPV byla ustálena v hl. 2,4 m.</w:t>
      </w:r>
    </w:p>
    <w:p w:rsidR="00722813" w:rsidRDefault="00722813">
      <w:pPr>
        <w:pStyle w:val="-text0"/>
      </w:pPr>
    </w:p>
    <w:p w:rsidR="00722813" w:rsidRDefault="00722813">
      <w:pPr>
        <w:pStyle w:val="-text0"/>
      </w:pPr>
    </w:p>
    <w:p w:rsidR="00722813" w:rsidRDefault="00722813">
      <w:pPr>
        <w:pStyle w:val="-text0"/>
      </w:pPr>
    </w:p>
    <w:p w:rsidR="00722813" w:rsidRDefault="00722813">
      <w:pPr>
        <w:pStyle w:val="-text0"/>
      </w:pPr>
    </w:p>
    <w:p w:rsidR="00722813" w:rsidRDefault="00722813">
      <w:pPr>
        <w:pStyle w:val="-text0"/>
      </w:pPr>
    </w:p>
    <w:p w:rsidR="00722813" w:rsidRDefault="00F96360">
      <w:pPr>
        <w:pStyle w:val="-textobshaBB"/>
      </w:pPr>
      <w:r>
        <w:lastRenderedPageBreak/>
        <w:t>Požadavky na vybavení</w:t>
      </w:r>
    </w:p>
    <w:p w:rsidR="00722813" w:rsidRDefault="00F96360">
      <w:pPr>
        <w:pStyle w:val="-text0"/>
        <w:rPr>
          <w:u w:val="single"/>
        </w:rPr>
      </w:pPr>
      <w:r>
        <w:rPr>
          <w:u w:val="single"/>
        </w:rPr>
        <w:t xml:space="preserve">Všeobecně platí: </w:t>
      </w:r>
    </w:p>
    <w:p w:rsidR="00722813" w:rsidRDefault="00F96360">
      <w:pPr>
        <w:pStyle w:val="-text0"/>
        <w:numPr>
          <w:ilvl w:val="0"/>
          <w:numId w:val="5"/>
        </w:numPr>
      </w:pPr>
      <w:r>
        <w:t xml:space="preserve">výrobky musí být vyráběny podle platných evropských, případně českých norem </w:t>
      </w:r>
    </w:p>
    <w:p w:rsidR="00722813" w:rsidRDefault="00F96360">
      <w:pPr>
        <w:pStyle w:val="-text0"/>
        <w:numPr>
          <w:ilvl w:val="0"/>
          <w:numId w:val="5"/>
        </w:numPr>
      </w:pPr>
      <w:r>
        <w:t xml:space="preserve">výrobky musí být certifikovány pro Českou republiku </w:t>
      </w:r>
    </w:p>
    <w:p w:rsidR="00722813" w:rsidRDefault="00F96360">
      <w:pPr>
        <w:pStyle w:val="-text0"/>
        <w:numPr>
          <w:ilvl w:val="0"/>
          <w:numId w:val="5"/>
        </w:numPr>
      </w:pPr>
      <w:r>
        <w:t xml:space="preserve">kontrola kvality je požadována podle druhů výrobků, přičemž výroba musí být řízena dle ISO 9002. Výrobky musí být pravidelně kontrolovány nezávislou zkušebnou </w:t>
      </w:r>
    </w:p>
    <w:p w:rsidR="00722813" w:rsidRDefault="00722813">
      <w:pPr>
        <w:pStyle w:val="-text0"/>
        <w:rPr>
          <w:u w:val="single"/>
        </w:rPr>
      </w:pPr>
    </w:p>
    <w:p w:rsidR="00722813" w:rsidRDefault="00F96360">
      <w:pPr>
        <w:pStyle w:val="-text0"/>
      </w:pPr>
      <w:r>
        <w:rPr>
          <w:u w:val="single"/>
        </w:rPr>
        <w:t>Požadavky na trubní materiály</w:t>
      </w:r>
      <w:r>
        <w:t xml:space="preserve"> </w:t>
      </w:r>
    </w:p>
    <w:p w:rsidR="00722813" w:rsidRDefault="00F96360">
      <w:pPr>
        <w:pStyle w:val="-text0"/>
        <w:numPr>
          <w:ilvl w:val="0"/>
          <w:numId w:val="6"/>
        </w:numPr>
      </w:pPr>
      <w:r>
        <w:t xml:space="preserve">Statická únosnost stok a jejich flexibilita vůči podloží  </w:t>
      </w:r>
    </w:p>
    <w:p w:rsidR="00722813" w:rsidRDefault="00F96360">
      <w:pPr>
        <w:pStyle w:val="-text0"/>
        <w:numPr>
          <w:ilvl w:val="0"/>
          <w:numId w:val="6"/>
        </w:numPr>
      </w:pPr>
      <w:r>
        <w:t xml:space="preserve">Chemická odolnost proti vlivu protékající látky </w:t>
      </w:r>
    </w:p>
    <w:p w:rsidR="00722813" w:rsidRDefault="00F96360">
      <w:pPr>
        <w:pStyle w:val="-text0"/>
        <w:numPr>
          <w:ilvl w:val="0"/>
          <w:numId w:val="6"/>
        </w:numPr>
      </w:pPr>
      <w:r>
        <w:t xml:space="preserve">Chemická odolnost proti okolnímu prostředí </w:t>
      </w:r>
    </w:p>
    <w:p w:rsidR="00722813" w:rsidRDefault="00F96360">
      <w:pPr>
        <w:pStyle w:val="-text0"/>
        <w:numPr>
          <w:ilvl w:val="0"/>
          <w:numId w:val="6"/>
        </w:numPr>
      </w:pPr>
      <w:r>
        <w:t xml:space="preserve">Odolnost proti </w:t>
      </w:r>
      <w:proofErr w:type="spellStart"/>
      <w:r>
        <w:t>obrusu</w:t>
      </w:r>
      <w:proofErr w:type="spellEnd"/>
      <w:r>
        <w:t xml:space="preserve"> </w:t>
      </w:r>
    </w:p>
    <w:p w:rsidR="00722813" w:rsidRDefault="00F96360">
      <w:pPr>
        <w:pStyle w:val="-text0"/>
        <w:numPr>
          <w:ilvl w:val="0"/>
          <w:numId w:val="6"/>
        </w:numPr>
      </w:pPr>
      <w:r>
        <w:t xml:space="preserve">Těsnost spojů </w:t>
      </w:r>
    </w:p>
    <w:p w:rsidR="00722813" w:rsidRDefault="00F96360">
      <w:pPr>
        <w:pStyle w:val="-text0"/>
        <w:numPr>
          <w:ilvl w:val="0"/>
          <w:numId w:val="6"/>
        </w:numPr>
      </w:pPr>
      <w:r>
        <w:t xml:space="preserve">Vysoká životnost </w:t>
      </w:r>
    </w:p>
    <w:p w:rsidR="00722813" w:rsidRDefault="00F96360">
      <w:pPr>
        <w:pStyle w:val="-text0"/>
        <w:numPr>
          <w:ilvl w:val="0"/>
          <w:numId w:val="6"/>
        </w:numPr>
      </w:pPr>
      <w:r>
        <w:t xml:space="preserve">Hydraulická hladkost vnitřního povrchu trub </w:t>
      </w:r>
    </w:p>
    <w:p w:rsidR="00722813" w:rsidRDefault="00F96360">
      <w:pPr>
        <w:pStyle w:val="-text0"/>
        <w:numPr>
          <w:ilvl w:val="0"/>
          <w:numId w:val="6"/>
        </w:numPr>
      </w:pPr>
      <w:r>
        <w:t xml:space="preserve">Vyhovující sortiment tvarovek </w:t>
      </w:r>
    </w:p>
    <w:p w:rsidR="00722813" w:rsidRDefault="00F96360">
      <w:pPr>
        <w:pStyle w:val="-text0"/>
        <w:numPr>
          <w:ilvl w:val="0"/>
          <w:numId w:val="6"/>
        </w:numPr>
      </w:pPr>
      <w:r>
        <w:t xml:space="preserve">Jednoduchost provádění (minimalizace rizika ohrožení kvality díla během provádění stavebních prací) </w:t>
      </w:r>
    </w:p>
    <w:p w:rsidR="00722813" w:rsidRDefault="00F96360">
      <w:pPr>
        <w:pStyle w:val="-text0"/>
        <w:numPr>
          <w:ilvl w:val="0"/>
          <w:numId w:val="6"/>
        </w:numPr>
      </w:pPr>
      <w:r>
        <w:t xml:space="preserve">Nízká investiční náročnost – ekonomická vhodnost </w:t>
      </w:r>
    </w:p>
    <w:p w:rsidR="00722813" w:rsidRDefault="00F96360">
      <w:pPr>
        <w:pStyle w:val="-texttekypod"/>
      </w:pPr>
      <w:r>
        <w:t>Zasakovací retenční nádrž:</w:t>
      </w:r>
    </w:p>
    <w:p w:rsidR="00F96360" w:rsidRDefault="00F96360">
      <w:pPr>
        <w:pStyle w:val="-text0"/>
        <w:rPr>
          <w:ins w:id="19" w:author="Sendlerbabka-02" w:date="2018-11-02T11:41:00Z"/>
        </w:rPr>
      </w:pPr>
      <w:r>
        <w:t>Je navržena retenční vsakovací nádrž bez přepadu do veřejné kanalizační sítě.  Štěrková výplň - kamenivo fr. 16/32 a rozvody pomocí drénů.</w:t>
      </w:r>
      <w:ins w:id="20" w:author="Sendlerbabka-02" w:date="2018-11-02T11:37:00Z">
        <w:r>
          <w:t xml:space="preserve"> </w:t>
        </w:r>
      </w:ins>
      <w:ins w:id="21" w:author="Sendlerbabka-02" w:date="2018-11-02T11:41:00Z">
        <w:r>
          <w:t xml:space="preserve">Voda se do zasakovacího objektu dostává přes </w:t>
        </w:r>
      </w:ins>
      <w:ins w:id="22" w:author="Sendlerbabka-02" w:date="2018-11-02T11:42:00Z">
        <w:r>
          <w:t>zahloubený záhon.</w:t>
        </w:r>
      </w:ins>
      <w:ins w:id="23" w:author="Sendlerbabka-02" w:date="2018-11-02T11:43:00Z">
        <w:r>
          <w:t xml:space="preserve"> V případě </w:t>
        </w:r>
      </w:ins>
      <w:ins w:id="24" w:author="Sendlerbabka-02" w:date="2018-11-02T11:50:00Z">
        <w:r w:rsidR="00AA6976">
          <w:t>katastrofických srážek</w:t>
        </w:r>
      </w:ins>
      <w:ins w:id="25" w:author="Sendlerbabka-02" w:date="2018-11-02T11:52:00Z">
        <w:r w:rsidR="00AA6976">
          <w:t xml:space="preserve"> je umožněn odtok do okolitých </w:t>
        </w:r>
      </w:ins>
      <w:ins w:id="26" w:author="Sendlerbabka-02" w:date="2018-11-02T11:53:00Z">
        <w:r w:rsidR="00AA6976">
          <w:t>travnatých ploch.</w:t>
        </w:r>
      </w:ins>
      <w:ins w:id="27" w:author="Sendlerbabka-02" w:date="2018-11-02T11:43:00Z">
        <w:r>
          <w:t xml:space="preserve">  </w:t>
        </w:r>
      </w:ins>
    </w:p>
    <w:p w:rsidR="00722813" w:rsidRDefault="00F96360">
      <w:pPr>
        <w:pStyle w:val="-text0"/>
      </w:pPr>
      <w:ins w:id="28" w:author="Sendlerbabka-02" w:date="2018-11-02T11:38:00Z">
        <w:r>
          <w:t>Odvětrání</w:t>
        </w:r>
      </w:ins>
      <w:ins w:id="29" w:author="Sendlerbabka-02" w:date="2018-11-02T12:00:00Z">
        <w:r w:rsidR="006D3B84">
          <w:t xml:space="preserve"> vsakovacího objektu</w:t>
        </w:r>
      </w:ins>
      <w:ins w:id="30" w:author="Sendlerbabka-02" w:date="2018-11-02T11:37:00Z">
        <w:r>
          <w:t xml:space="preserve"> je zajištěno přirozeně přes skladbu </w:t>
        </w:r>
      </w:ins>
      <w:ins w:id="31" w:author="Sendlerbabka-02" w:date="2018-11-02T11:38:00Z">
        <w:r>
          <w:t xml:space="preserve">dlážděné plochy nad objektem. </w:t>
        </w:r>
      </w:ins>
    </w:p>
    <w:p w:rsidR="00722813" w:rsidRDefault="00F96360">
      <w:pPr>
        <w:pStyle w:val="-texttekypod"/>
      </w:pPr>
      <w:r>
        <w:t>Drenážní potrubí HDPE:</w:t>
      </w:r>
    </w:p>
    <w:p w:rsidR="00722813" w:rsidRDefault="00F96360">
      <w:pPr>
        <w:pStyle w:val="-text0"/>
      </w:pPr>
      <w:r>
        <w:t xml:space="preserve">Je navrženo vrstvené drenážní potrubí s vlnitou vnější stěnou a hladkou vnitřní stěnou z </w:t>
      </w:r>
      <w:proofErr w:type="spellStart"/>
      <w:r>
        <w:t>materíálu</w:t>
      </w:r>
      <w:proofErr w:type="spellEnd"/>
      <w:r>
        <w:t xml:space="preserve"> HD PE o kruhové pevnosti minimálně SN8. </w:t>
      </w:r>
    </w:p>
    <w:p w:rsidR="00722813" w:rsidRDefault="00F96360">
      <w:pPr>
        <w:pStyle w:val="-text0"/>
      </w:pPr>
      <w:r>
        <w:t>Toto potrubí na rozdíl od standardního PVC má vyšší odolnost a pevnost a nehrozí jeho promáčknutí během hutnění či technické seizmicity. HD PE je do -40°C odolné proti lomu a nárazu a až do 100°C má tvarovou stálost, je možné drenážní trubky AGROSIL 2500 bez problémů používat i při extrémních teplotách. Drenážní trubky lze snadno čistit a jsou otěruvzdorné.</w:t>
      </w:r>
    </w:p>
    <w:p w:rsidR="00722813" w:rsidRDefault="00F96360">
      <w:pPr>
        <w:pStyle w:val="-text0"/>
      </w:pPr>
      <w:r>
        <w:t>Materiál Polyetylén je odolný proti biochemickým vlivům a všem agresivním látkám nacházejícím se v půdě.</w:t>
      </w:r>
    </w:p>
    <w:p w:rsidR="00722813" w:rsidRDefault="00F96360">
      <w:pPr>
        <w:pStyle w:val="-text0"/>
      </w:pPr>
      <w:r>
        <w:t>Potrubí splňuje DIN 4262-1 (Potrubní systémy pro podzemní odvodnění inženýrských staveb).</w:t>
      </w:r>
    </w:p>
    <w:p w:rsidR="00722813" w:rsidRDefault="00722813">
      <w:pPr>
        <w:pStyle w:val="-text0"/>
      </w:pPr>
    </w:p>
    <w:p w:rsidR="00722813" w:rsidRDefault="00722813">
      <w:pPr>
        <w:pStyle w:val="-text0"/>
      </w:pPr>
    </w:p>
    <w:p w:rsidR="00722813" w:rsidRDefault="00722813">
      <w:pPr>
        <w:pStyle w:val="-text0"/>
      </w:pPr>
    </w:p>
    <w:p w:rsidR="00722813" w:rsidRDefault="00722813">
      <w:pPr>
        <w:pStyle w:val="-text0"/>
      </w:pPr>
    </w:p>
    <w:p w:rsidR="00722813" w:rsidRDefault="00722813">
      <w:pPr>
        <w:pStyle w:val="-text0"/>
      </w:pPr>
    </w:p>
    <w:p w:rsidR="00722813" w:rsidRDefault="00722813">
      <w:pPr>
        <w:pStyle w:val="-text0"/>
      </w:pPr>
    </w:p>
    <w:p w:rsidR="00722813" w:rsidDel="000E29EC" w:rsidRDefault="00722813">
      <w:pPr>
        <w:pStyle w:val="-text0"/>
        <w:rPr>
          <w:del w:id="32" w:author="Sendlerbabka-02" w:date="2018-12-03T09:54:00Z"/>
        </w:rPr>
      </w:pPr>
    </w:p>
    <w:p w:rsidR="00722813" w:rsidDel="000E29EC" w:rsidRDefault="00722813">
      <w:pPr>
        <w:pStyle w:val="-text0"/>
        <w:rPr>
          <w:del w:id="33" w:author="Sendlerbabka-02" w:date="2018-12-03T09:54:00Z"/>
        </w:rPr>
      </w:pPr>
    </w:p>
    <w:p w:rsidR="00722813" w:rsidDel="000E29EC" w:rsidRDefault="00722813">
      <w:pPr>
        <w:pStyle w:val="-text0"/>
        <w:rPr>
          <w:del w:id="34" w:author="Sendlerbabka-02" w:date="2018-12-03T09:54:00Z"/>
        </w:rPr>
      </w:pPr>
    </w:p>
    <w:p w:rsidR="00722813" w:rsidDel="000E29EC" w:rsidRDefault="00722813">
      <w:pPr>
        <w:pStyle w:val="-text0"/>
        <w:rPr>
          <w:del w:id="35" w:author="Sendlerbabka-02" w:date="2018-12-03T09:54:00Z"/>
        </w:rPr>
      </w:pPr>
    </w:p>
    <w:p w:rsidR="00722813" w:rsidRDefault="00F96360">
      <w:pPr>
        <w:pStyle w:val="-textobshaBB"/>
      </w:pPr>
      <w:r>
        <w:t>Přehled provedených výpočtů</w:t>
      </w:r>
    </w:p>
    <w:p w:rsidR="00722813" w:rsidRDefault="00F96360">
      <w:pPr>
        <w:pStyle w:val="-textobsahC"/>
        <w:numPr>
          <w:ilvl w:val="1"/>
          <w:numId w:val="2"/>
        </w:numPr>
      </w:pPr>
      <w:r>
        <w:t>Dešťové vody</w:t>
      </w:r>
    </w:p>
    <w:p w:rsidR="00722813" w:rsidRDefault="00722813">
      <w:pPr>
        <w:pStyle w:val="-text0"/>
        <w:ind w:firstLine="0"/>
      </w:pPr>
    </w:p>
    <w:tbl>
      <w:tblPr>
        <w:tblW w:w="98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28" w:type="dxa"/>
          <w:left w:w="27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9"/>
        <w:gridCol w:w="1390"/>
        <w:gridCol w:w="1170"/>
        <w:gridCol w:w="1212"/>
        <w:gridCol w:w="1088"/>
        <w:gridCol w:w="1192"/>
        <w:gridCol w:w="1055"/>
      </w:tblGrid>
      <w:tr w:rsidR="00722813">
        <w:trPr>
          <w:trHeight w:val="401"/>
        </w:trPr>
        <w:tc>
          <w:tcPr>
            <w:tcW w:w="75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Vsakovací </w:t>
            </w:r>
            <w:proofErr w:type="spellStart"/>
            <w:r>
              <w:rPr>
                <w:b/>
                <w:sz w:val="28"/>
              </w:rPr>
              <w:t>průleh</w:t>
            </w:r>
            <w:proofErr w:type="spellEnd"/>
            <w:r>
              <w:rPr>
                <w:b/>
                <w:sz w:val="28"/>
              </w:rPr>
              <w:t xml:space="preserve"> dle ČSN 75 9010</w:t>
            </w:r>
          </w:p>
        </w:tc>
        <w:tc>
          <w:tcPr>
            <w:tcW w:w="23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Záhon/</w:t>
            </w:r>
            <w:proofErr w:type="spellStart"/>
            <w:r>
              <w:rPr>
                <w:b/>
                <w:sz w:val="28"/>
              </w:rPr>
              <w:t>Průleh</w:t>
            </w:r>
            <w:proofErr w:type="spellEnd"/>
          </w:p>
        </w:tc>
      </w:tr>
      <w:tr w:rsidR="00722813">
        <w:trPr>
          <w:trHeight w:val="356"/>
        </w:trPr>
        <w:tc>
          <w:tcPr>
            <w:tcW w:w="986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odvodňované plochy</w:t>
            </w:r>
          </w:p>
        </w:tc>
      </w:tr>
      <w:tr w:rsidR="00722813">
        <w:trPr>
          <w:trHeight w:val="476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</w:pPr>
            <w:r>
              <w:t>povrch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</w:pPr>
            <w:r>
              <w:t>typ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</w:pPr>
            <w:r>
              <w:t>číslo</w:t>
            </w:r>
            <w:r>
              <w:br/>
              <w:t>povodí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</w:pPr>
            <w:r>
              <w:t>likvidace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</w:pPr>
            <w:r>
              <w:t>plocha</w:t>
            </w:r>
            <w:r>
              <w:br/>
              <w:t>[ha]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</w:pPr>
            <w:r>
              <w:t>koeficient</w:t>
            </w:r>
            <w:r>
              <w:br/>
              <w:t xml:space="preserve">odtoku </w:t>
            </w:r>
            <w:proofErr w:type="spellStart"/>
            <w:r>
              <w:t>fs</w:t>
            </w:r>
            <w:proofErr w:type="spellEnd"/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</w:pPr>
            <w:proofErr w:type="spellStart"/>
            <w:r>
              <w:t>red</w:t>
            </w:r>
            <w:proofErr w:type="spellEnd"/>
            <w:r>
              <w:t xml:space="preserve">. </w:t>
            </w:r>
            <w:proofErr w:type="gramStart"/>
            <w:r>
              <w:t>plocha</w:t>
            </w:r>
            <w:proofErr w:type="gramEnd"/>
            <w:r>
              <w:br/>
              <w:t>[m2]</w:t>
            </w: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left"/>
            </w:pPr>
            <w:proofErr w:type="spellStart"/>
            <w:r>
              <w:t>zp.plocha</w:t>
            </w:r>
            <w:proofErr w:type="spellEnd"/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dlažba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proofErr w:type="spellStart"/>
            <w:r>
              <w:t>průleh</w:t>
            </w:r>
            <w:proofErr w:type="spellEnd"/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434,69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0,6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260,8</w:t>
            </w: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left"/>
            </w:pPr>
            <w:proofErr w:type="spellStart"/>
            <w:r>
              <w:t>zp.plocha</w:t>
            </w:r>
            <w:proofErr w:type="spellEnd"/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dlažba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proofErr w:type="spellStart"/>
            <w:r>
              <w:t>průleh</w:t>
            </w:r>
            <w:proofErr w:type="spellEnd"/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63,32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0,6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38,0</w:t>
            </w: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left"/>
            </w:pPr>
            <w:proofErr w:type="spellStart"/>
            <w:r>
              <w:t>průleh</w:t>
            </w:r>
            <w:proofErr w:type="spellEnd"/>
            <w:r>
              <w:t xml:space="preserve"> P01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25,6</w:t>
            </w: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left"/>
            </w:pPr>
            <w:r>
              <w:t>celkem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324,4</w:t>
            </w: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součinitel bezpečnosti vsaku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f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2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 xml:space="preserve">minimální </w:t>
            </w:r>
            <w:proofErr w:type="spellStart"/>
            <w:r>
              <w:t>koef.vsaku</w:t>
            </w:r>
            <w:proofErr w:type="spellEnd"/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proofErr w:type="spellStart"/>
            <w:r>
              <w:t>kvmin</w:t>
            </w:r>
            <w:proofErr w:type="spellEnd"/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m.s-1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5,00E-06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right w:w="0" w:type="dxa"/>
            </w:tcMar>
            <w:vAlign w:val="center"/>
          </w:tcPr>
          <w:p w:rsidR="00722813" w:rsidRDefault="00F96360">
            <w:pPr>
              <w:pStyle w:val="Obsahtabulky"/>
              <w:jc w:val="right"/>
            </w:pPr>
            <w:proofErr w:type="spellStart"/>
            <w:r>
              <w:t>koef.vsaku</w:t>
            </w:r>
            <w:proofErr w:type="spellEnd"/>
            <w:r>
              <w:t xml:space="preserve"> </w:t>
            </w:r>
            <w:proofErr w:type="spellStart"/>
            <w:r>
              <w:t>průlehu</w:t>
            </w:r>
            <w:proofErr w:type="spellEnd"/>
          </w:p>
        </w:tc>
        <w:tc>
          <w:tcPr>
            <w:tcW w:w="1159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22813" w:rsidRDefault="00F96360">
            <w:pPr>
              <w:pStyle w:val="Obsahtabulky"/>
              <w:jc w:val="center"/>
            </w:pPr>
            <w:proofErr w:type="spellStart"/>
            <w:r>
              <w:t>kv</w:t>
            </w:r>
            <w:proofErr w:type="spellEnd"/>
          </w:p>
        </w:tc>
        <w:tc>
          <w:tcPr>
            <w:tcW w:w="119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m.s-1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FFFF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5,00E-05</w:t>
            </w:r>
          </w:p>
        </w:tc>
        <w:tc>
          <w:tcPr>
            <w:tcW w:w="11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:rsidR="00722813" w:rsidRDefault="00F96360">
            <w:pPr>
              <w:pStyle w:val="Obsahtabulky"/>
              <w:jc w:val="center"/>
              <w:rPr>
                <w:color w:val="CE181E"/>
              </w:rPr>
            </w:pPr>
            <w:del w:id="36" w:author="Sendlerbabka-02" w:date="2018-11-02T20:13:00Z">
              <w:r w:rsidDel="00AB2830">
                <w:rPr>
                  <w:color w:val="CE181E"/>
                </w:rPr>
                <w:delText>jen průleh</w:delText>
              </w:r>
            </w:del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right w:w="0" w:type="dxa"/>
            </w:tcMar>
            <w:vAlign w:val="center"/>
          </w:tcPr>
          <w:p w:rsidR="00722813" w:rsidRDefault="00F96360">
            <w:pPr>
              <w:pStyle w:val="Obsahtabulky"/>
              <w:jc w:val="right"/>
            </w:pPr>
            <w:proofErr w:type="spellStart"/>
            <w:r>
              <w:t>koef.vsaku</w:t>
            </w:r>
            <w:proofErr w:type="spellEnd"/>
            <w:r>
              <w:t xml:space="preserve"> rýhy</w:t>
            </w:r>
          </w:p>
        </w:tc>
        <w:tc>
          <w:tcPr>
            <w:tcW w:w="1159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22813" w:rsidRDefault="00F96360">
            <w:pPr>
              <w:pStyle w:val="Obsahtabulky"/>
              <w:jc w:val="center"/>
            </w:pPr>
            <w:proofErr w:type="spellStart"/>
            <w:r>
              <w:t>kv</w:t>
            </w:r>
            <w:proofErr w:type="spellEnd"/>
          </w:p>
        </w:tc>
        <w:tc>
          <w:tcPr>
            <w:tcW w:w="119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m.s-1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FFFF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1,60E-06</w:t>
            </w:r>
          </w:p>
        </w:tc>
        <w:tc>
          <w:tcPr>
            <w:tcW w:w="112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:rsidR="00722813" w:rsidRDefault="00722813">
            <w:pPr>
              <w:pStyle w:val="Obsahtabulky"/>
              <w:rPr>
                <w:color w:val="CE181E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56"/>
        </w:trPr>
        <w:tc>
          <w:tcPr>
            <w:tcW w:w="986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:rsidR="00722813" w:rsidRDefault="00F96360">
            <w:pPr>
              <w:pStyle w:val="Obsahtabulky"/>
              <w:jc w:val="left"/>
              <w:rPr>
                <w:b/>
              </w:rPr>
            </w:pPr>
            <w:r>
              <w:rPr>
                <w:b/>
              </w:rPr>
              <w:t xml:space="preserve">1) povrchový </w:t>
            </w:r>
            <w:proofErr w:type="spellStart"/>
            <w:r>
              <w:rPr>
                <w:b/>
              </w:rPr>
              <w:t>průleh</w:t>
            </w:r>
            <w:proofErr w:type="spellEnd"/>
            <w:r>
              <w:rPr>
                <w:b/>
              </w:rPr>
              <w:t xml:space="preserve"> s retenčním objemem VP a vsakovací plochou </w:t>
            </w:r>
            <w:proofErr w:type="spellStart"/>
            <w:r>
              <w:rPr>
                <w:b/>
              </w:rPr>
              <w:t>Avsak,P</w:t>
            </w:r>
            <w:proofErr w:type="spellEnd"/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67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proofErr w:type="spellStart"/>
            <w:r>
              <w:t>sráž.úhrn</w:t>
            </w:r>
            <w:proofErr w:type="spellEnd"/>
            <w:r>
              <w:br/>
              <w:t>period. 0,1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 xml:space="preserve">výpočtový retenční objem vsak. </w:t>
            </w:r>
            <w:proofErr w:type="gramStart"/>
            <w:r>
              <w:t>zařízení</w:t>
            </w:r>
            <w:proofErr w:type="gramEnd"/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hd</w:t>
            </w:r>
            <w:proofErr w:type="spellEnd"/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doba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VP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  <w:rPr>
                <w:i/>
              </w:rPr>
            </w:pPr>
            <w:r>
              <w:rPr>
                <w:i/>
              </w:rPr>
              <w:t>[mm]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  <w:rPr>
                <w:i/>
              </w:rPr>
            </w:pPr>
            <w:r>
              <w:rPr>
                <w:i/>
              </w:rPr>
              <w:t>[min]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  <w:rPr>
                <w:i/>
              </w:rPr>
            </w:pPr>
            <w:r>
              <w:rPr>
                <w:i/>
              </w:rPr>
              <w:t>[m3]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11,1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5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3,4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15,7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4,7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19,4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15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5,7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21,6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20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6,2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25,1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30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7,0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28,2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40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7,6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31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60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7,8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38,9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120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8,0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43,8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240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5,0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47,3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360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1,5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48,6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480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-2,7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49,3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600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-7,0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50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720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-11,4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52,2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1080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-24,5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53,8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1440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-37,8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63,9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2880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-89,9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70,9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4320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-142,9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right"/>
              <w:rPr>
                <w:b/>
              </w:rPr>
            </w:pPr>
            <w:r>
              <w:rPr>
                <w:b/>
              </w:rPr>
              <w:t xml:space="preserve">délka </w:t>
            </w:r>
            <w:proofErr w:type="spellStart"/>
            <w:r>
              <w:rPr>
                <w:b/>
              </w:rPr>
              <w:t>průlehu</w:t>
            </w:r>
            <w:proofErr w:type="spellEnd"/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722813">
            <w:pPr>
              <w:pStyle w:val="Obsahtabulky"/>
              <w:rPr>
                <w:b/>
              </w:rPr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right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right"/>
              <w:rPr>
                <w:b/>
              </w:rPr>
            </w:pPr>
            <w:r>
              <w:rPr>
                <w:b/>
              </w:rPr>
              <w:t xml:space="preserve">šířka </w:t>
            </w:r>
            <w:proofErr w:type="spellStart"/>
            <w:r>
              <w:rPr>
                <w:b/>
              </w:rPr>
              <w:t>průlehu</w:t>
            </w:r>
            <w:proofErr w:type="spellEnd"/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722813">
            <w:pPr>
              <w:pStyle w:val="Obsahtabulky"/>
              <w:rPr>
                <w:b/>
              </w:rPr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right"/>
              <w:rPr>
                <w:b/>
              </w:rPr>
            </w:pPr>
            <w:r>
              <w:rPr>
                <w:b/>
              </w:rPr>
              <w:t>1,6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right"/>
              <w:rPr>
                <w:b/>
              </w:rPr>
            </w:pPr>
            <w:r>
              <w:rPr>
                <w:b/>
              </w:rPr>
              <w:t xml:space="preserve">hloubka </w:t>
            </w:r>
            <w:proofErr w:type="spellStart"/>
            <w:r>
              <w:rPr>
                <w:b/>
              </w:rPr>
              <w:t>průlehu</w:t>
            </w:r>
            <w:proofErr w:type="spellEnd"/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722813">
            <w:pPr>
              <w:pStyle w:val="Obsahtabulky"/>
              <w:rPr>
                <w:b/>
              </w:rPr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right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 xml:space="preserve">maximální hloubka vody v </w:t>
            </w:r>
            <w:proofErr w:type="spellStart"/>
            <w:r>
              <w:t>průlehu</w:t>
            </w:r>
            <w:proofErr w:type="spellEnd"/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m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0,2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půdorysná plocha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m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25,6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velikost redukované plochy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</w:pPr>
            <w:proofErr w:type="spellStart"/>
            <w:r>
              <w:t>Ared+Avsak,R</w:t>
            </w:r>
            <w:proofErr w:type="spellEnd"/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m2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324,4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</w:pPr>
            <w:proofErr w:type="spellStart"/>
            <w:r>
              <w:t>max</w:t>
            </w:r>
            <w:proofErr w:type="spellEnd"/>
            <w:r>
              <w:t xml:space="preserve"> velikost vsakovací plochy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</w:pPr>
            <w:proofErr w:type="spellStart"/>
            <w:r>
              <w:t>Avsak,R</w:t>
            </w:r>
            <w:proofErr w:type="spellEnd"/>
            <w:r>
              <w:t xml:space="preserve"> </w:t>
            </w:r>
            <w:proofErr w:type="spellStart"/>
            <w:r>
              <w:t>výp</w:t>
            </w:r>
            <w:proofErr w:type="spellEnd"/>
            <w:r>
              <w:t xml:space="preserve"> </w:t>
            </w:r>
            <w:proofErr w:type="spellStart"/>
            <w:r>
              <w:t>max</w:t>
            </w:r>
            <w:proofErr w:type="spellEnd"/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m2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64,9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min velikost vsakovací plochy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</w:pPr>
            <w:proofErr w:type="spellStart"/>
            <w:r>
              <w:t>Avsak,R</w:t>
            </w:r>
            <w:proofErr w:type="spellEnd"/>
            <w:r>
              <w:t xml:space="preserve"> </w:t>
            </w:r>
            <w:proofErr w:type="spellStart"/>
            <w:r>
              <w:t>výp</w:t>
            </w:r>
            <w:proofErr w:type="spellEnd"/>
            <w:r>
              <w:t xml:space="preserve"> min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m2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21,6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velikost vsakovací plochy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</w:pPr>
            <w:proofErr w:type="spellStart"/>
            <w:r>
              <w:t>Avsak,R</w:t>
            </w:r>
            <w:proofErr w:type="spellEnd"/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m2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25,6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podmínka (5&lt;</w:t>
            </w:r>
            <w:proofErr w:type="spellStart"/>
            <w:r>
              <w:t>Ared</w:t>
            </w:r>
            <w:proofErr w:type="spellEnd"/>
            <w:r>
              <w:t>/</w:t>
            </w:r>
            <w:proofErr w:type="spellStart"/>
            <w:r>
              <w:t>Avsak</w:t>
            </w:r>
            <w:proofErr w:type="spellEnd"/>
            <w:r>
              <w:t>&lt;15)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</w:pPr>
            <w:proofErr w:type="spellStart"/>
            <w:r>
              <w:t>Ared</w:t>
            </w:r>
            <w:proofErr w:type="spellEnd"/>
            <w:r>
              <w:t>/</w:t>
            </w:r>
            <w:proofErr w:type="spellStart"/>
            <w:r>
              <w:t>Avsak</w:t>
            </w:r>
            <w:proofErr w:type="spellEnd"/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-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12,7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  <w:rPr>
                <w:color w:val="CE181E"/>
              </w:rPr>
            </w:pPr>
            <w:del w:id="37" w:author="Sendlerbabka-02" w:date="2018-11-02T20:12:00Z">
              <w:r w:rsidDel="00206C28">
                <w:rPr>
                  <w:color w:val="CE181E"/>
                </w:rPr>
                <w:delText>Avsak OK</w:delText>
              </w:r>
            </w:del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vsakovaný odtok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</w:pPr>
            <w:proofErr w:type="spellStart"/>
            <w:r>
              <w:t>Qvsak</w:t>
            </w:r>
            <w:proofErr w:type="spellEnd"/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m3.s-1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0,0006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26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 xml:space="preserve">výpočtový retenční objem vsak. </w:t>
            </w:r>
            <w:proofErr w:type="gramStart"/>
            <w:r>
              <w:t>zařízení</w:t>
            </w:r>
            <w:proofErr w:type="gramEnd"/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VVZvýp</w:t>
            </w:r>
            <w:proofErr w:type="spellEnd"/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m3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8,0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26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navržený retenční objem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VVZ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m3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3,9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  <w:rPr>
                <w:color w:val="CE181E"/>
              </w:rPr>
            </w:pPr>
            <w:del w:id="38" w:author="Sendlerbabka-02" w:date="2018-11-02T20:12:00Z">
              <w:r w:rsidDel="00206C28">
                <w:rPr>
                  <w:color w:val="CE181E"/>
                </w:rPr>
                <w:delText>nedost. objem</w:delText>
              </w:r>
            </w:del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  <w:rPr>
                <w:b/>
              </w:rPr>
            </w:pPr>
            <w:r>
              <w:rPr>
                <w:b/>
              </w:rPr>
              <w:t>doba prázdnění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Tpr</w:t>
            </w:r>
            <w:proofErr w:type="spellEnd"/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  <w:rPr>
                <w:b/>
              </w:rPr>
            </w:pPr>
            <w:r>
              <w:rPr>
                <w:b/>
              </w:rPr>
              <w:t>3,5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  <w:rPr>
                <w:color w:val="CE181E"/>
              </w:rPr>
            </w:pPr>
            <w:del w:id="39" w:author="Sendlerbabka-02" w:date="2018-11-02T20:12:00Z">
              <w:r w:rsidDel="00206C28">
                <w:rPr>
                  <w:color w:val="CE181E"/>
                </w:rPr>
                <w:delText>doba OK</w:delText>
              </w:r>
            </w:del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min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  <w:rPr>
                <w:b/>
              </w:rPr>
            </w:pPr>
            <w:r>
              <w:rPr>
                <w:b/>
              </w:rPr>
              <w:t>209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56"/>
        </w:trPr>
        <w:tc>
          <w:tcPr>
            <w:tcW w:w="986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:rsidR="00722813" w:rsidRDefault="00F96360">
            <w:pPr>
              <w:pStyle w:val="Obsahtabulky"/>
              <w:jc w:val="left"/>
              <w:rPr>
                <w:b/>
              </w:rPr>
            </w:pPr>
            <w:r>
              <w:rPr>
                <w:b/>
              </w:rPr>
              <w:t xml:space="preserve">2) podzemní rýha RN s drenážním potrubím s retenčním objemem VR a vsakovací plochou </w:t>
            </w:r>
            <w:proofErr w:type="spellStart"/>
            <w:r>
              <w:rPr>
                <w:b/>
              </w:rPr>
              <w:t>Avsak,R</w:t>
            </w:r>
            <w:proofErr w:type="spellEnd"/>
            <w:r>
              <w:rPr>
                <w:b/>
              </w:rPr>
              <w:t>.</w:t>
            </w: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67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proofErr w:type="spellStart"/>
            <w:r>
              <w:t>sráž.úhrn</w:t>
            </w:r>
            <w:proofErr w:type="spellEnd"/>
            <w:r>
              <w:br/>
              <w:t>period. 0,1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 xml:space="preserve">výpočtový retenční objem vsak. </w:t>
            </w:r>
            <w:proofErr w:type="gramStart"/>
            <w:r>
              <w:t>zařízení</w:t>
            </w:r>
            <w:proofErr w:type="gramEnd"/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hd</w:t>
            </w:r>
            <w:proofErr w:type="spellEnd"/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doba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VR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  <w:rPr>
                <w:i/>
              </w:rPr>
            </w:pPr>
            <w:r>
              <w:rPr>
                <w:i/>
              </w:rPr>
              <w:t>[mm]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  <w:rPr>
                <w:i/>
              </w:rPr>
            </w:pPr>
            <w:r>
              <w:rPr>
                <w:i/>
              </w:rPr>
              <w:t>[min]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  <w:rPr>
                <w:i/>
              </w:rPr>
            </w:pPr>
            <w:r>
              <w:rPr>
                <w:i/>
              </w:rPr>
              <w:t>[m3]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11,1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5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-0,3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15,7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1,1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19,4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15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2,3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21,6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20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3,0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25,1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30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4,1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28,2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40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5,1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31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60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5,9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38,9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120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8,3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43,8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240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9,5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47,3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360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10,2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48,6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480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10,2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49,3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600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10,0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50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720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9,8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52,2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1080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9,3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53,8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1440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8,5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63,9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2880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6,8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70,9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4320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4,1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retenční kapacita rýhy RN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%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33,0%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délka nádrže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L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m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27,6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šířka nádrže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x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-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2,2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výška nádrže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V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m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0,9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půdorysná plocha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S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m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60,7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velikost vsakovací plochy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</w:pPr>
            <w:proofErr w:type="spellStart"/>
            <w:r>
              <w:t>Avsak,R</w:t>
            </w:r>
            <w:proofErr w:type="spellEnd"/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m2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72,5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vsakovaný odtok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</w:pPr>
            <w:proofErr w:type="spellStart"/>
            <w:r>
              <w:t>Qvsak,R</w:t>
            </w:r>
            <w:proofErr w:type="spellEnd"/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m3.s-1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0,000058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26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 xml:space="preserve">výpočtový retenční objem vsak. </w:t>
            </w:r>
            <w:proofErr w:type="gramStart"/>
            <w:r>
              <w:t>zařízení</w:t>
            </w:r>
            <w:proofErr w:type="gramEnd"/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VVZvýp,R</w:t>
            </w:r>
            <w:proofErr w:type="spellEnd"/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m3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10,2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26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navržený retenční objem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813" w:rsidRDefault="00F96360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VR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</w:pPr>
            <w:r>
              <w:t>m3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right"/>
            </w:pPr>
            <w:r>
              <w:t>20,3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  <w:rPr>
                <w:color w:val="CE181E"/>
              </w:rPr>
            </w:pPr>
            <w:del w:id="40" w:author="Sendlerbabka-02" w:date="2018-11-02T20:12:00Z">
              <w:r w:rsidDel="00206C28">
                <w:rPr>
                  <w:color w:val="CE181E"/>
                </w:rPr>
                <w:delText>objem OK</w:delText>
              </w:r>
            </w:del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  <w:rPr>
                <w:b/>
              </w:rPr>
            </w:pPr>
            <w:r>
              <w:rPr>
                <w:b/>
              </w:rPr>
              <w:t>doba prázdnění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Tpr</w:t>
            </w:r>
            <w:proofErr w:type="spellEnd"/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  <w:rPr>
                <w:b/>
              </w:rPr>
            </w:pPr>
            <w:r>
              <w:rPr>
                <w:b/>
              </w:rPr>
              <w:t>48,8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F96360">
            <w:pPr>
              <w:pStyle w:val="Obsahtabulky"/>
              <w:jc w:val="center"/>
              <w:rPr>
                <w:color w:val="CE181E"/>
              </w:rPr>
            </w:pPr>
            <w:del w:id="41" w:author="Sendlerbabka-02" w:date="2018-11-02T20:12:00Z">
              <w:r w:rsidDel="00206C28">
                <w:rPr>
                  <w:color w:val="CE181E"/>
                </w:rPr>
                <w:delText>doba OK</w:delText>
              </w:r>
            </w:del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  <w:tr w:rsidR="00722813">
        <w:trPr>
          <w:trHeight w:val="311"/>
        </w:trPr>
        <w:tc>
          <w:tcPr>
            <w:tcW w:w="2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min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722813" w:rsidRDefault="00F96360">
            <w:pPr>
              <w:pStyle w:val="Obsahtabulky"/>
              <w:jc w:val="right"/>
              <w:rPr>
                <w:b/>
              </w:rPr>
            </w:pPr>
            <w:r>
              <w:rPr>
                <w:b/>
              </w:rPr>
              <w:t>2926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722813" w:rsidRDefault="00722813">
            <w:pPr>
              <w:pStyle w:val="Obsahtabulky"/>
            </w:pPr>
          </w:p>
        </w:tc>
      </w:tr>
    </w:tbl>
    <w:p w:rsidR="00722813" w:rsidRDefault="00F96360">
      <w:pPr>
        <w:pStyle w:val="-textobshaBB"/>
        <w:ind w:left="0" w:firstLine="0"/>
      </w:pPr>
      <w:r>
        <w:t>Přehled vybraných technických norem</w:t>
      </w:r>
    </w:p>
    <w:p w:rsidR="00722813" w:rsidRDefault="00F96360">
      <w:pPr>
        <w:pStyle w:val="-text0"/>
      </w:pPr>
      <w:r>
        <w:t xml:space="preserve">ČSN 73 6005 </w:t>
      </w:r>
      <w:r>
        <w:tab/>
        <w:t>Prostorové uspořádání sítí technického vybavení</w:t>
      </w:r>
    </w:p>
    <w:p w:rsidR="00722813" w:rsidRDefault="00F96360">
      <w:pPr>
        <w:pStyle w:val="-text0"/>
      </w:pPr>
      <w:r>
        <w:t xml:space="preserve">ČSN 73 3050 </w:t>
      </w:r>
      <w:r>
        <w:tab/>
        <w:t>Zemní práce</w:t>
      </w:r>
    </w:p>
    <w:p w:rsidR="00722813" w:rsidRDefault="00F96360">
      <w:pPr>
        <w:pStyle w:val="-text0"/>
      </w:pPr>
      <w:r>
        <w:t xml:space="preserve">ČSN 75 9010 </w:t>
      </w:r>
      <w:r>
        <w:tab/>
        <w:t>Vsakovací zařízení srážkových vod</w:t>
      </w:r>
    </w:p>
    <w:p w:rsidR="00722813" w:rsidRDefault="00F96360">
      <w:pPr>
        <w:pStyle w:val="-text0"/>
      </w:pPr>
      <w:r>
        <w:t>ČSN EN 1610</w:t>
      </w:r>
      <w:r>
        <w:tab/>
        <w:t>Provádění stok a kanalizačních přípojek a jejich zkoušení</w:t>
      </w:r>
    </w:p>
    <w:p w:rsidR="00722813" w:rsidRDefault="00F96360">
      <w:pPr>
        <w:pStyle w:val="-text0"/>
      </w:pPr>
      <w:r>
        <w:t>ČSN 75 6909</w:t>
      </w:r>
      <w:r>
        <w:tab/>
        <w:t>Zkoušky vodotěsnosti stok a kanalizačních přípojek</w:t>
      </w:r>
    </w:p>
    <w:p w:rsidR="00722813" w:rsidRDefault="00F96360">
      <w:pPr>
        <w:pStyle w:val="-text0"/>
      </w:pPr>
      <w:r>
        <w:t>ČSN 72 1006</w:t>
      </w:r>
      <w:r>
        <w:tab/>
        <w:t>Kontrola hutnění zemin a sypanin</w:t>
      </w:r>
    </w:p>
    <w:p w:rsidR="00722813" w:rsidRDefault="00F96360">
      <w:pPr>
        <w:pStyle w:val="-text0"/>
      </w:pPr>
      <w:r>
        <w:t xml:space="preserve">ČSN 26 9030 </w:t>
      </w:r>
      <w:r>
        <w:tab/>
        <w:t>Skladování. Zásady bezpečné manipulace</w:t>
      </w:r>
    </w:p>
    <w:p w:rsidR="00722813" w:rsidRDefault="00F96360">
      <w:pPr>
        <w:pStyle w:val="-text0"/>
      </w:pPr>
      <w:r>
        <w:t xml:space="preserve">ČSN 27 0143 </w:t>
      </w:r>
      <w:r>
        <w:tab/>
        <w:t>Zdvihací zařízení. Provoz, údržba, opravy</w:t>
      </w:r>
    </w:p>
    <w:p w:rsidR="00722813" w:rsidRDefault="00F96360">
      <w:pPr>
        <w:pStyle w:val="-text0"/>
      </w:pPr>
      <w:r>
        <w:t xml:space="preserve">ČSN 27 0144 </w:t>
      </w:r>
      <w:r>
        <w:tab/>
        <w:t>Zdvihací zařízení. Prostředky pro vázání, zavěšení a uchopení</w:t>
      </w:r>
    </w:p>
    <w:p w:rsidR="00722813" w:rsidRDefault="00722813">
      <w:pPr>
        <w:ind w:firstLine="0"/>
      </w:pPr>
    </w:p>
    <w:p w:rsidR="00722813" w:rsidRDefault="00722813">
      <w:pPr>
        <w:ind w:firstLine="0"/>
      </w:pPr>
    </w:p>
    <w:p w:rsidR="00722813" w:rsidRDefault="00722813">
      <w:pPr>
        <w:ind w:firstLine="0"/>
      </w:pPr>
    </w:p>
    <w:p w:rsidR="00722813" w:rsidRDefault="00722813">
      <w:pPr>
        <w:ind w:firstLine="0"/>
      </w:pPr>
    </w:p>
    <w:p w:rsidR="00722813" w:rsidRDefault="00F96360">
      <w:pPr>
        <w:pStyle w:val="-text0"/>
        <w:ind w:firstLine="0"/>
      </w:pPr>
      <w:r>
        <w:t>Vypracoval: Ing. Patočka Michal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  <w:t>Brno  10/2017</w:t>
      </w:r>
    </w:p>
    <w:sectPr w:rsidR="00722813">
      <w:headerReference w:type="default" r:id="rId7"/>
      <w:footerReference w:type="default" r:id="rId8"/>
      <w:pgSz w:w="11906" w:h="16838"/>
      <w:pgMar w:top="1072" w:right="1020" w:bottom="1268" w:left="1020" w:header="579" w:footer="671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360" w:rsidRDefault="00F96360">
      <w:pPr>
        <w:spacing w:before="0" w:after="0"/>
      </w:pPr>
      <w:r>
        <w:separator/>
      </w:r>
    </w:p>
  </w:endnote>
  <w:endnote w:type="continuationSeparator" w:id="0">
    <w:p w:rsidR="00F96360" w:rsidRDefault="00F963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tarSymbol;Arial Unicode MS"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;Arial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360" w:rsidRDefault="00F96360">
    <w:pPr>
      <w:pStyle w:val="Zpat"/>
    </w:pPr>
    <w:r>
      <w:rPr>
        <w:i w:val="0"/>
        <w:sz w:val="16"/>
        <w:szCs w:val="16"/>
      </w:rPr>
      <w:t>SO 04.1 -  Odvodnění polyfunkční zpevněné plochy</w:t>
    </w:r>
    <w:r>
      <w:rPr>
        <w:i w:val="0"/>
      </w:rPr>
      <w:tab/>
    </w:r>
    <w:r>
      <w:rPr>
        <w:i w:val="0"/>
      </w:rPr>
      <w:tab/>
    </w:r>
    <w:r>
      <w:rPr>
        <w:i w:val="0"/>
      </w:rPr>
      <w:fldChar w:fldCharType="begin"/>
    </w:r>
    <w:r>
      <w:rPr>
        <w:i w:val="0"/>
      </w:rPr>
      <w:instrText>PAGE</w:instrText>
    </w:r>
    <w:r>
      <w:rPr>
        <w:i w:val="0"/>
      </w:rPr>
      <w:fldChar w:fldCharType="separate"/>
    </w:r>
    <w:r w:rsidR="002653CD">
      <w:rPr>
        <w:i w:val="0"/>
        <w:noProof/>
      </w:rPr>
      <w:t>8</w:t>
    </w:r>
    <w:r>
      <w:rPr>
        <w:i w:val="0"/>
      </w:rPr>
      <w:fldChar w:fldCharType="end"/>
    </w:r>
    <w:r>
      <w:rPr>
        <w:i w:val="0"/>
      </w:rPr>
      <w:t>/</w:t>
    </w:r>
    <w:r>
      <w:rPr>
        <w:i w:val="0"/>
      </w:rPr>
      <w:fldChar w:fldCharType="begin"/>
    </w:r>
    <w:r>
      <w:rPr>
        <w:i w:val="0"/>
      </w:rPr>
      <w:instrText>NUMPAGES</w:instrText>
    </w:r>
    <w:r>
      <w:rPr>
        <w:i w:val="0"/>
      </w:rPr>
      <w:fldChar w:fldCharType="separate"/>
    </w:r>
    <w:r w:rsidR="002653CD">
      <w:rPr>
        <w:i w:val="0"/>
        <w:noProof/>
      </w:rPr>
      <w:t>8</w:t>
    </w:r>
    <w:r>
      <w:rPr>
        <w:i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360" w:rsidRDefault="00F96360">
      <w:pPr>
        <w:spacing w:before="0" w:after="0"/>
      </w:pPr>
      <w:r>
        <w:separator/>
      </w:r>
    </w:p>
  </w:footnote>
  <w:footnote w:type="continuationSeparator" w:id="0">
    <w:p w:rsidR="00F96360" w:rsidRDefault="00F963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360" w:rsidRDefault="00F96360">
    <w:pPr>
      <w:pStyle w:val="Zhlav"/>
    </w:pPr>
    <w:r>
      <w:t>Ing. Michal Patočka</w:t>
    </w:r>
    <w:r>
      <w:tab/>
    </w:r>
    <w:r>
      <w:tab/>
    </w:r>
    <w:r>
      <w:fldChar w:fldCharType="begin"/>
    </w:r>
    <w:r>
      <w:instrText>FILENAME</w:instrText>
    </w:r>
    <w:r>
      <w:fldChar w:fldCharType="separate"/>
    </w:r>
    <w:ins w:id="42" w:author="Sendlerbabka-02" w:date="2018-12-03T09:54:00Z">
      <w:r w:rsidR="002653CD">
        <w:rPr>
          <w:noProof/>
        </w:rPr>
        <w:t>SO041_01_TZ_20180920.docx</w:t>
      </w:r>
    </w:ins>
    <w:del w:id="43" w:author="Sendlerbabka-02" w:date="2018-11-02T20:12:00Z">
      <w:r w:rsidDel="00AB2830">
        <w:rPr>
          <w:noProof/>
        </w:rPr>
        <w:delText>SO041_01_TZ_20180920</w:delText>
      </w:r>
    </w:del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9066F"/>
    <w:multiLevelType w:val="multilevel"/>
    <w:tmpl w:val="F0940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1" w15:restartNumberingAfterBreak="0">
    <w:nsid w:val="431840E8"/>
    <w:multiLevelType w:val="multilevel"/>
    <w:tmpl w:val="8B34ABDE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E374ADB"/>
    <w:multiLevelType w:val="multilevel"/>
    <w:tmpl w:val="DBACD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3" w15:restartNumberingAfterBreak="0">
    <w:nsid w:val="5AF10FC2"/>
    <w:multiLevelType w:val="multilevel"/>
    <w:tmpl w:val="7A741C6E"/>
    <w:lvl w:ilvl="0">
      <w:start w:val="1"/>
      <w:numFmt w:val="none"/>
      <w:pStyle w:val="-textobsahB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-textobsah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dpis10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0571AC1"/>
    <w:multiLevelType w:val="multilevel"/>
    <w:tmpl w:val="2D98A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5" w15:restartNumberingAfterBreak="0">
    <w:nsid w:val="77844B8A"/>
    <w:multiLevelType w:val="multilevel"/>
    <w:tmpl w:val="6302DF98"/>
    <w:lvl w:ilvl="0">
      <w:start w:val="1"/>
      <w:numFmt w:val="decimal"/>
      <w:pStyle w:val="-textobsahC"/>
      <w:lvlText w:val="0%1."/>
      <w:lvlJc w:val="left"/>
      <w:pPr>
        <w:tabs>
          <w:tab w:val="num" w:pos="510"/>
        </w:tabs>
        <w:ind w:left="587" w:hanging="587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14" w:hanging="814"/>
      </w:pPr>
    </w:lvl>
    <w:lvl w:ilvl="2">
      <w:start w:val="1"/>
      <w:numFmt w:val="lowerLetter"/>
      <w:lvlText w:val="%3)"/>
      <w:lvlJc w:val="left"/>
      <w:pPr>
        <w:tabs>
          <w:tab w:val="num" w:pos="510"/>
        </w:tabs>
        <w:ind w:left="1040" w:hanging="1040"/>
      </w:pPr>
    </w:lvl>
    <w:lvl w:ilvl="3">
      <w:start w:val="1"/>
      <w:numFmt w:val="bullet"/>
      <w:lvlText w:val=""/>
      <w:lvlJc w:val="left"/>
      <w:pPr>
        <w:tabs>
          <w:tab w:val="num" w:pos="510"/>
        </w:tabs>
        <w:ind w:left="1267" w:hanging="1267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510"/>
        </w:tabs>
        <w:ind w:left="1494" w:hanging="1494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510"/>
        </w:tabs>
        <w:ind w:left="1721" w:hanging="1721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510"/>
        </w:tabs>
        <w:ind w:left="1947" w:hanging="1947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10"/>
        </w:tabs>
        <w:ind w:left="2174" w:hanging="2174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510"/>
        </w:tabs>
        <w:ind w:left="2401" w:hanging="2401"/>
      </w:pPr>
      <w:rPr>
        <w:rFonts w:ascii="Symbol" w:hAnsi="Symbol" w:cs="StarSymbol" w:hint="default"/>
        <w:sz w:val="18"/>
        <w:szCs w:val="18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ndlerbabka-02">
    <w15:presenceInfo w15:providerId="AD" w15:userId="S-1-5-21-4241780296-3816610588-3763872439-11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44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2813"/>
    <w:rsid w:val="000E29EC"/>
    <w:rsid w:val="00206C28"/>
    <w:rsid w:val="002653CD"/>
    <w:rsid w:val="004B3415"/>
    <w:rsid w:val="006D3B84"/>
    <w:rsid w:val="00722813"/>
    <w:rsid w:val="00AA6976"/>
    <w:rsid w:val="00AB2830"/>
    <w:rsid w:val="00F9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86DEEB-9EC1-46D6-9834-7547220DE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Arial Unicode MS" w:hAnsi="Calibri" w:cs="Tahoma"/>
        <w:kern w:val="2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pacing w:before="57" w:after="57"/>
      <w:ind w:firstLine="680"/>
      <w:jc w:val="both"/>
    </w:p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  <w:sz w:val="32"/>
      <w:u w:val="single"/>
    </w:rPr>
  </w:style>
  <w:style w:type="paragraph" w:styleId="Nadpis6">
    <w:name w:val="heading 6"/>
    <w:basedOn w:val="Normln"/>
    <w:next w:val="Normln"/>
    <w:qFormat/>
    <w:pPr>
      <w:keepNext/>
      <w:spacing w:before="0" w:after="0"/>
      <w:ind w:firstLine="0"/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spacing w:before="120" w:after="0"/>
      <w:ind w:firstLine="0"/>
      <w:outlineLvl w:val="6"/>
    </w:pPr>
    <w:rPr>
      <w:rFonts w:ascii="Arial" w:hAnsi="Arial"/>
      <w:sz w:val="28"/>
    </w:rPr>
  </w:style>
  <w:style w:type="paragraph" w:styleId="Nadpis8">
    <w:name w:val="heading 8"/>
    <w:basedOn w:val="Normln"/>
    <w:next w:val="Normln"/>
    <w:qFormat/>
    <w:pPr>
      <w:keepNext/>
      <w:spacing w:before="0" w:after="0"/>
      <w:ind w:firstLine="0"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spacing w:before="0" w:after="0"/>
      <w:ind w:firstLine="0"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qFormat/>
  </w:style>
  <w:style w:type="character" w:customStyle="1" w:styleId="Odrky">
    <w:name w:val="Odrážky"/>
    <w:qFormat/>
    <w:rPr>
      <w:rFonts w:ascii="Wingdings" w:eastAsia="StarSymbol" w:hAnsi="Wingdings" w:cs="StarSymbol"/>
      <w:sz w:val="18"/>
      <w:szCs w:val="18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Navtveninternetovodkaz">
    <w:name w:val="Navštívený internetový odkaz"/>
    <w:rPr>
      <w:color w:val="800000"/>
      <w:u w:val="single"/>
    </w:rPr>
  </w:style>
  <w:style w:type="character" w:customStyle="1" w:styleId="EVIKDIPLOMKAChar">
    <w:name w:val="EVIK DIPLOMKA Char"/>
    <w:basedOn w:val="Standardnpsmoodstavce"/>
    <w:qFormat/>
    <w:rPr>
      <w:sz w:val="24"/>
      <w:lang w:bidi="ar-SA"/>
    </w:rPr>
  </w:style>
  <w:style w:type="character" w:customStyle="1" w:styleId="WW8Num21z0">
    <w:name w:val="WW8Num21z0"/>
    <w:qFormat/>
    <w:rPr>
      <w:rFonts w:ascii="Times New Roman" w:hAnsi="Times New Roman"/>
    </w:rPr>
  </w:style>
  <w:style w:type="character" w:customStyle="1" w:styleId="WW8Num16z0">
    <w:name w:val="WW8Num16z0"/>
    <w:qFormat/>
    <w:rPr>
      <w:rFonts w:ascii="Times New Roman" w:hAnsi="Times New Roman"/>
    </w:rPr>
  </w:style>
  <w:style w:type="character" w:customStyle="1" w:styleId="WW8Num3z0">
    <w:name w:val="WW8Num3z0"/>
    <w:qFormat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/>
    </w:rPr>
  </w:style>
  <w:style w:type="character" w:customStyle="1" w:styleId="WW8Num12z3">
    <w:name w:val="WW8Num12z3"/>
    <w:qFormat/>
    <w:rPr>
      <w:rFonts w:ascii="Symbol" w:hAnsi="Symbol"/>
    </w:rPr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character" w:customStyle="1" w:styleId="WW8Num22z0">
    <w:name w:val="WW8Num22z0"/>
    <w:qFormat/>
    <w:rPr>
      <w:rFonts w:ascii="Symbol" w:hAnsi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/>
    </w:rPr>
  </w:style>
  <w:style w:type="character" w:customStyle="1" w:styleId="Znakypropoznmkupodarou">
    <w:name w:val="Znaky pro poznámku pod čarou"/>
    <w:basedOn w:val="Standardnpsmoodstavce"/>
    <w:qFormat/>
    <w:rPr>
      <w:vertAlign w:val="superscript"/>
    </w:rPr>
  </w:style>
  <w:style w:type="character" w:styleId="slostrnky">
    <w:name w:val="page number"/>
    <w:basedOn w:val="Standardnpsmoodstavce"/>
  </w:style>
  <w:style w:type="character" w:customStyle="1" w:styleId="Silnzdraznn">
    <w:name w:val="Silné zdůraznění"/>
    <w:qFormat/>
    <w:rPr>
      <w:b/>
      <w:bCs/>
    </w:rPr>
  </w:style>
  <w:style w:type="character" w:customStyle="1" w:styleId="Absatz-Standardschriftart">
    <w:name w:val="Absatz-Standardschriftart"/>
    <w:qFormat/>
  </w:style>
  <w:style w:type="character" w:customStyle="1" w:styleId="WW8Num2z0">
    <w:name w:val="WW8Num2z0"/>
    <w:qFormat/>
    <w:rPr>
      <w:rFonts w:ascii="Tahoma" w:hAnsi="Tahoma" w:cs="StarSymbol;Arial Unicode MS"/>
      <w:sz w:val="18"/>
      <w:szCs w:val="18"/>
    </w:rPr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St39z0">
    <w:name w:val="WW8NumSt39z0"/>
    <w:qFormat/>
    <w:rPr>
      <w:rFonts w:ascii="Symbol" w:hAnsi="Symbol"/>
    </w:rPr>
  </w:style>
  <w:style w:type="character" w:customStyle="1" w:styleId="WW8Num10z0">
    <w:name w:val="WW8Num10z0"/>
    <w:qFormat/>
    <w:rPr>
      <w:rFonts w:ascii="Times New Roman" w:hAnsi="Times New Roman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/>
    </w:rPr>
  </w:style>
  <w:style w:type="character" w:customStyle="1" w:styleId="WW8Num10z3">
    <w:name w:val="WW8Num10z3"/>
    <w:qFormat/>
    <w:rPr>
      <w:rFonts w:ascii="Symbol" w:hAnsi="Symbol"/>
    </w:rPr>
  </w:style>
  <w:style w:type="character" w:customStyle="1" w:styleId="WW8Num32z0">
    <w:name w:val="WW8Num32z0"/>
    <w:qFormat/>
    <w:rPr>
      <w:rFonts w:ascii="Times New Roman" w:hAnsi="Times New Roman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/>
    </w:rPr>
  </w:style>
  <w:style w:type="character" w:customStyle="1" w:styleId="WW8Num32z3">
    <w:name w:val="WW8Num32z3"/>
    <w:qFormat/>
    <w:rPr>
      <w:rFonts w:ascii="Symbol" w:hAnsi="Symbol"/>
    </w:rPr>
  </w:style>
  <w:style w:type="character" w:customStyle="1" w:styleId="-text">
    <w:name w:val="- text"/>
    <w:qFormat/>
    <w:rPr>
      <w:rFonts w:ascii="Calibri" w:hAnsi="Calibri"/>
      <w:sz w:val="24"/>
    </w:rPr>
  </w:style>
  <w:style w:type="character" w:customStyle="1" w:styleId="Bodytext">
    <w:name w:val="Body text_"/>
    <w:basedOn w:val="Standardnpsmoodstavce"/>
    <w:qFormat/>
    <w:rPr>
      <w:rFonts w:ascii="Arial" w:eastAsia="Arial" w:hAnsi="Arial" w:cs="Arial"/>
      <w:spacing w:val="0"/>
      <w:sz w:val="23"/>
      <w:szCs w:val="23"/>
    </w:rPr>
  </w:style>
  <w:style w:type="character" w:customStyle="1" w:styleId="WW-Bodytext">
    <w:name w:val="WW-Body text"/>
    <w:basedOn w:val="Bodytext"/>
    <w:qFormat/>
    <w:rPr>
      <w:rFonts w:ascii="Arial" w:eastAsia="Arial" w:hAnsi="Arial" w:cs="Arial"/>
      <w:spacing w:val="0"/>
      <w:sz w:val="23"/>
      <w:szCs w:val="23"/>
      <w:u w:val="single"/>
    </w:rPr>
  </w:style>
  <w:style w:type="character" w:customStyle="1" w:styleId="RTFNum21">
    <w:name w:val="RTF_Num 2 1"/>
    <w:qFormat/>
  </w:style>
  <w:style w:type="character" w:customStyle="1" w:styleId="RTFNum22">
    <w:name w:val="RTF_Num 2 2"/>
    <w:qFormat/>
  </w:style>
  <w:style w:type="character" w:customStyle="1" w:styleId="RTFNum23">
    <w:name w:val="RTF_Num 2 3"/>
    <w:qFormat/>
  </w:style>
  <w:style w:type="character" w:customStyle="1" w:styleId="RTFNum24">
    <w:name w:val="RTF_Num 2 4"/>
    <w:qFormat/>
  </w:style>
  <w:style w:type="character" w:customStyle="1" w:styleId="RTFNum25">
    <w:name w:val="RTF_Num 2 5"/>
    <w:qFormat/>
  </w:style>
  <w:style w:type="character" w:customStyle="1" w:styleId="RTFNum26">
    <w:name w:val="RTF_Num 2 6"/>
    <w:qFormat/>
  </w:style>
  <w:style w:type="character" w:customStyle="1" w:styleId="RTFNum27">
    <w:name w:val="RTF_Num 2 7"/>
    <w:qFormat/>
  </w:style>
  <w:style w:type="character" w:customStyle="1" w:styleId="RTFNum28">
    <w:name w:val="RTF_Num 2 8"/>
    <w:qFormat/>
  </w:style>
  <w:style w:type="character" w:customStyle="1" w:styleId="RTFNum29">
    <w:name w:val="RTF_Num 2 9"/>
    <w:qFormat/>
  </w:style>
  <w:style w:type="character" w:customStyle="1" w:styleId="Internetlink">
    <w:name w:val="Internet link"/>
    <w:basedOn w:val="Standardnpsmoodstavce"/>
    <w:qFormat/>
    <w:rPr>
      <w:color w:val="0000FF"/>
      <w:u w:val="single"/>
    </w:rPr>
  </w:style>
  <w:style w:type="character" w:customStyle="1" w:styleId="WW8Num12z0">
    <w:name w:val="WW8Num12z0"/>
    <w:qFormat/>
    <w:rPr>
      <w:rFonts w:ascii="Bookman Old Style" w:eastAsia="Times New Roman" w:hAnsi="Bookman Old Style"/>
    </w:rPr>
  </w:style>
  <w:style w:type="character" w:customStyle="1" w:styleId="WW8Num5z0">
    <w:name w:val="WW8Num5z0"/>
    <w:qFormat/>
    <w:rPr>
      <w:rFonts w:ascii="Times New Roman" w:hAnsi="Times New Roman"/>
    </w:rPr>
  </w:style>
  <w:style w:type="character" w:customStyle="1" w:styleId="WW8Num4z3">
    <w:name w:val="WW8Num4z3"/>
    <w:qFormat/>
    <w:rPr>
      <w:rFonts w:ascii="Symbol" w:hAnsi="Symbol"/>
    </w:rPr>
  </w:style>
  <w:style w:type="character" w:customStyle="1" w:styleId="WW8Num4z2">
    <w:name w:val="WW8Num4z2"/>
    <w:qFormat/>
    <w:rPr>
      <w:rFonts w:ascii="Wingdings" w:hAnsi="Wingdings"/>
    </w:rPr>
  </w:style>
  <w:style w:type="character" w:customStyle="1" w:styleId="WW8Num4z1">
    <w:name w:val="WW8Num4z1"/>
    <w:qFormat/>
    <w:rPr>
      <w:rFonts w:ascii="Courier New" w:hAnsi="Courier New"/>
    </w:rPr>
  </w:style>
  <w:style w:type="character" w:customStyle="1" w:styleId="WW8Num4z0">
    <w:name w:val="WW8Num4z0"/>
    <w:qFormat/>
    <w:rPr>
      <w:b w:val="0"/>
      <w:bCs w:val="0"/>
    </w:rPr>
  </w:style>
  <w:style w:type="character" w:customStyle="1" w:styleId="ListLabel1">
    <w:name w:val="ListLabel 1"/>
    <w:qFormat/>
    <w:rPr>
      <w:rFonts w:ascii="Times New Roman" w:hAnsi="Times New Roman"/>
    </w:rPr>
  </w:style>
  <w:style w:type="character" w:customStyle="1" w:styleId="ListLabel5">
    <w:name w:val="ListLabel 5"/>
    <w:qFormat/>
    <w:rPr>
      <w:rFonts w:eastAsia="Times New Roman" w:cs="Arial"/>
      <w:b w:val="0"/>
    </w:rPr>
  </w:style>
  <w:style w:type="character" w:customStyle="1" w:styleId="ListLabel6">
    <w:name w:val="ListLabel 6"/>
    <w:qFormat/>
    <w:rPr>
      <w:rFonts w:cs="Courier New"/>
    </w:rPr>
  </w:style>
  <w:style w:type="paragraph" w:styleId="Zkladntext">
    <w:name w:val="Body Text"/>
    <w:qFormat/>
    <w:pPr>
      <w:spacing w:before="300" w:after="300"/>
      <w:ind w:hanging="720"/>
    </w:pPr>
    <w:rPr>
      <w:rFonts w:ascii="Times New Roman" w:hAnsi="Times New Roman"/>
      <w:sz w:val="23"/>
      <w:szCs w:val="23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eastAsia="MS Mincho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pBdr>
        <w:bottom w:val="single" w:sz="2" w:space="0" w:color="000000"/>
      </w:pBdr>
      <w:tabs>
        <w:tab w:val="center" w:pos="4933"/>
        <w:tab w:val="right" w:pos="9866"/>
      </w:tabs>
      <w:spacing w:before="0" w:after="0"/>
      <w:ind w:firstLine="0"/>
    </w:pPr>
    <w:rPr>
      <w:i/>
      <w:sz w:val="20"/>
    </w:rPr>
  </w:style>
  <w:style w:type="paragraph" w:styleId="Zpat">
    <w:name w:val="footer"/>
    <w:basedOn w:val="Normln"/>
    <w:pPr>
      <w:suppressLineNumbers/>
      <w:pBdr>
        <w:top w:val="single" w:sz="2" w:space="0" w:color="000000"/>
      </w:pBdr>
      <w:tabs>
        <w:tab w:val="center" w:pos="4933"/>
        <w:tab w:val="right" w:pos="9866"/>
      </w:tabs>
      <w:snapToGrid w:val="0"/>
      <w:spacing w:before="0" w:after="0"/>
      <w:ind w:firstLine="0"/>
    </w:pPr>
    <w:rPr>
      <w:i/>
      <w:sz w:val="20"/>
    </w:rPr>
  </w:style>
  <w:style w:type="paragraph" w:customStyle="1" w:styleId="Obsahtabulky">
    <w:name w:val="Obsah tabulky"/>
    <w:basedOn w:val="Normln"/>
    <w:qFormat/>
    <w:pPr>
      <w:suppressLineNumbers/>
      <w:spacing w:before="0" w:after="0"/>
      <w:ind w:firstLine="0"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Styl5">
    <w:name w:val="Styl5"/>
    <w:basedOn w:val="Normln"/>
    <w:qFormat/>
    <w:pPr>
      <w:spacing w:before="240" w:after="0"/>
    </w:pPr>
    <w:rPr>
      <w:b/>
    </w:rPr>
  </w:style>
  <w:style w:type="paragraph" w:customStyle="1" w:styleId="EVIKDIPLOMKA">
    <w:name w:val="EVIK DIPLOMKA"/>
    <w:basedOn w:val="Normln"/>
    <w:qFormat/>
    <w:pPr>
      <w:spacing w:line="360" w:lineRule="auto"/>
    </w:pPr>
    <w:rPr>
      <w:szCs w:val="20"/>
    </w:rPr>
  </w:style>
  <w:style w:type="paragraph" w:customStyle="1" w:styleId="Styl6">
    <w:name w:val="Styl6"/>
    <w:basedOn w:val="Normln"/>
    <w:qFormat/>
    <w:pPr>
      <w:numPr>
        <w:numId w:val="3"/>
      </w:numPr>
      <w:spacing w:before="480" w:after="0"/>
      <w:ind w:left="0" w:firstLine="0"/>
    </w:pPr>
    <w:rPr>
      <w:b/>
      <w:bCs/>
      <w:u w:val="single"/>
    </w:rPr>
  </w:style>
  <w:style w:type="paragraph" w:customStyle="1" w:styleId="-text0">
    <w:name w:val="- text"/>
    <w:basedOn w:val="Normln"/>
    <w:qFormat/>
    <w:pPr>
      <w:spacing w:before="28" w:after="28"/>
    </w:pPr>
  </w:style>
  <w:style w:type="paragraph" w:styleId="Obsah2">
    <w:name w:val="toc 2"/>
    <w:basedOn w:val="Normln"/>
    <w:next w:val="Normln"/>
    <w:pPr>
      <w:spacing w:before="0" w:after="0"/>
      <w:ind w:left="200" w:firstLine="0"/>
    </w:pPr>
    <w:rPr>
      <w:smallCaps/>
    </w:rPr>
  </w:style>
  <w:style w:type="paragraph" w:styleId="Zkladntextodsazen">
    <w:name w:val="Body Text Indent"/>
    <w:basedOn w:val="Normln"/>
    <w:pPr>
      <w:spacing w:before="120" w:after="0"/>
      <w:ind w:left="1440" w:firstLine="0"/>
    </w:pPr>
    <w:rPr>
      <w:i/>
    </w:rPr>
  </w:style>
  <w:style w:type="paragraph" w:styleId="Seznam3">
    <w:name w:val="List 3"/>
    <w:basedOn w:val="Seznam"/>
    <w:pPr>
      <w:spacing w:before="0" w:after="113"/>
      <w:ind w:firstLine="0"/>
    </w:pPr>
    <w:rPr>
      <w:sz w:val="24"/>
    </w:rPr>
  </w:style>
  <w:style w:type="paragraph" w:styleId="slovanseznam2">
    <w:name w:val="List Number 2"/>
    <w:basedOn w:val="Seznam"/>
    <w:pPr>
      <w:spacing w:before="0" w:after="113"/>
      <w:ind w:firstLine="0"/>
    </w:pPr>
    <w:rPr>
      <w:sz w:val="24"/>
    </w:rPr>
  </w:style>
  <w:style w:type="paragraph" w:customStyle="1" w:styleId="Text">
    <w:name w:val="Text"/>
    <w:basedOn w:val="Titulek"/>
    <w:qFormat/>
  </w:style>
  <w:style w:type="paragraph" w:customStyle="1" w:styleId="Obsahrmce">
    <w:name w:val="Obsah rámce"/>
    <w:basedOn w:val="Zkladntext"/>
    <w:qFormat/>
  </w:style>
  <w:style w:type="paragraph" w:styleId="Textpoznpodarou">
    <w:name w:val="footnote text"/>
    <w:basedOn w:val="Normln"/>
    <w:pPr>
      <w:tabs>
        <w:tab w:val="left" w:pos="0"/>
      </w:tabs>
      <w:spacing w:before="0" w:after="0"/>
      <w:ind w:left="425" w:hanging="425"/>
    </w:pPr>
  </w:style>
  <w:style w:type="paragraph" w:styleId="Hlavikaobsahu">
    <w:name w:val="toa heading"/>
    <w:basedOn w:val="Nadpis"/>
    <w:pPr>
      <w:suppressLineNumbers/>
      <w:spacing w:before="0" w:after="0"/>
      <w:ind w:firstLine="0"/>
    </w:pPr>
    <w:rPr>
      <w:b/>
      <w:bCs/>
      <w:sz w:val="32"/>
      <w:szCs w:val="32"/>
    </w:rPr>
  </w:style>
  <w:style w:type="paragraph" w:styleId="Obsah1">
    <w:name w:val="toc 1"/>
    <w:basedOn w:val="Normln"/>
    <w:next w:val="Normln"/>
    <w:pPr>
      <w:spacing w:before="0" w:after="0"/>
      <w:ind w:left="-2505" w:firstLine="0"/>
    </w:pPr>
    <w:rPr>
      <w:rFonts w:ascii="Arial" w:hAnsi="Arial" w:cs="Arial"/>
    </w:rPr>
  </w:style>
  <w:style w:type="paragraph" w:styleId="Obsah3">
    <w:name w:val="toc 3"/>
    <w:basedOn w:val="Normln"/>
    <w:next w:val="Normln"/>
    <w:pPr>
      <w:spacing w:before="0" w:after="0"/>
      <w:ind w:left="400" w:firstLine="0"/>
    </w:pPr>
    <w:rPr>
      <w:i/>
      <w:iCs/>
    </w:rPr>
  </w:style>
  <w:style w:type="paragraph" w:styleId="Obsah4">
    <w:name w:val="toc 4"/>
    <w:basedOn w:val="Normln"/>
    <w:next w:val="Normln"/>
    <w:pPr>
      <w:spacing w:before="0" w:after="0"/>
      <w:ind w:left="600" w:firstLine="0"/>
    </w:pPr>
    <w:rPr>
      <w:szCs w:val="21"/>
    </w:rPr>
  </w:style>
  <w:style w:type="paragraph" w:styleId="Obsah5">
    <w:name w:val="toc 5"/>
    <w:basedOn w:val="Normln"/>
    <w:next w:val="Normln"/>
    <w:pPr>
      <w:spacing w:before="0" w:after="0"/>
      <w:ind w:left="800" w:firstLine="0"/>
    </w:pPr>
    <w:rPr>
      <w:szCs w:val="21"/>
    </w:rPr>
  </w:style>
  <w:style w:type="paragraph" w:styleId="Obsah6">
    <w:name w:val="toc 6"/>
    <w:basedOn w:val="Normln"/>
    <w:next w:val="Normln"/>
    <w:pPr>
      <w:spacing w:before="0" w:after="0"/>
      <w:ind w:left="1000" w:firstLine="0"/>
    </w:pPr>
    <w:rPr>
      <w:szCs w:val="21"/>
    </w:rPr>
  </w:style>
  <w:style w:type="paragraph" w:styleId="Obsah7">
    <w:name w:val="toc 7"/>
    <w:basedOn w:val="Normln"/>
    <w:next w:val="Normln"/>
    <w:pPr>
      <w:spacing w:before="0" w:after="0"/>
      <w:ind w:left="1200" w:firstLine="0"/>
    </w:pPr>
    <w:rPr>
      <w:szCs w:val="21"/>
    </w:rPr>
  </w:style>
  <w:style w:type="paragraph" w:styleId="Obsah8">
    <w:name w:val="toc 8"/>
    <w:basedOn w:val="Normln"/>
    <w:next w:val="Normln"/>
    <w:pPr>
      <w:spacing w:before="0" w:after="0"/>
      <w:ind w:left="1400" w:firstLine="0"/>
    </w:pPr>
    <w:rPr>
      <w:szCs w:val="21"/>
    </w:rPr>
  </w:style>
  <w:style w:type="paragraph" w:styleId="Obsah9">
    <w:name w:val="toc 9"/>
    <w:basedOn w:val="Normln"/>
    <w:next w:val="Normln"/>
    <w:pPr>
      <w:spacing w:before="0" w:after="0"/>
      <w:ind w:left="1600" w:firstLine="0"/>
    </w:pPr>
    <w:rPr>
      <w:szCs w:val="21"/>
    </w:rPr>
  </w:style>
  <w:style w:type="paragraph" w:customStyle="1" w:styleId="Obsah10">
    <w:name w:val="Obsah 10"/>
    <w:basedOn w:val="Rejstk"/>
    <w:qFormat/>
    <w:pPr>
      <w:tabs>
        <w:tab w:val="right" w:leader="dot" w:pos="6522"/>
      </w:tabs>
      <w:spacing w:before="0" w:after="0"/>
      <w:ind w:left="2547" w:firstLine="0"/>
    </w:pPr>
  </w:style>
  <w:style w:type="paragraph" w:styleId="Nzev">
    <w:name w:val="Title"/>
    <w:next w:val="Podtitul"/>
    <w:autoRedefine/>
    <w:qFormat/>
    <w:pPr>
      <w:widowControl w:val="0"/>
      <w:jc w:val="center"/>
    </w:pPr>
    <w:rPr>
      <w:rFonts w:ascii="Garamond" w:hAnsi="Garamond"/>
      <w:b/>
      <w:sz w:val="44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-nadpisvelky">
    <w:name w:val="- nadpis velky"/>
    <w:basedOn w:val="Normln"/>
    <w:qFormat/>
    <w:pPr>
      <w:spacing w:before="0" w:after="0"/>
      <w:ind w:firstLine="113"/>
      <w:jc w:val="center"/>
    </w:pPr>
    <w:rPr>
      <w:b/>
      <w:caps/>
      <w:sz w:val="21"/>
    </w:rPr>
  </w:style>
  <w:style w:type="paragraph" w:customStyle="1" w:styleId="-nadpis2">
    <w:name w:val="- nadpis 2"/>
    <w:basedOn w:val="-nadpisvelky"/>
    <w:qFormat/>
    <w:pPr>
      <w:spacing w:before="113" w:after="170"/>
    </w:pPr>
    <w:rPr>
      <w:caps w:val="0"/>
      <w:sz w:val="28"/>
    </w:rPr>
  </w:style>
  <w:style w:type="paragraph" w:customStyle="1" w:styleId="-italika">
    <w:name w:val="- italika"/>
    <w:basedOn w:val="Normln"/>
    <w:qFormat/>
    <w:pPr>
      <w:spacing w:before="283" w:after="0"/>
      <w:ind w:firstLine="283"/>
    </w:pPr>
    <w:rPr>
      <w:i/>
    </w:rPr>
  </w:style>
  <w:style w:type="paragraph" w:customStyle="1" w:styleId="-nadpis2vlevo">
    <w:name w:val="- nadpis 2 vlevo"/>
    <w:basedOn w:val="-nadpis2"/>
    <w:qFormat/>
    <w:pPr>
      <w:jc w:val="left"/>
    </w:pPr>
  </w:style>
  <w:style w:type="paragraph" w:customStyle="1" w:styleId="-nadpis2kapitalky">
    <w:name w:val="- nadpis 2 kapitalky"/>
    <w:basedOn w:val="-nadpis2"/>
    <w:qFormat/>
    <w:rPr>
      <w:caps/>
    </w:rPr>
  </w:style>
  <w:style w:type="paragraph" w:customStyle="1" w:styleId="-zhlav">
    <w:name w:val="- záhlaví"/>
    <w:basedOn w:val="Zhlav"/>
    <w:qFormat/>
    <w:rPr>
      <w:rFonts w:ascii="Times New Roman" w:hAnsi="Times New Roman"/>
    </w:rPr>
  </w:style>
  <w:style w:type="paragraph" w:customStyle="1" w:styleId="-zpat">
    <w:name w:val="- zápatí"/>
    <w:basedOn w:val="Zpat"/>
    <w:qFormat/>
    <w:pPr>
      <w:jc w:val="center"/>
    </w:pPr>
    <w:rPr>
      <w:rFonts w:ascii="Times New Roman" w:hAnsi="Times New Roman"/>
    </w:rPr>
  </w:style>
  <w:style w:type="paragraph" w:customStyle="1" w:styleId="-cislo01">
    <w:name w:val="- cislo 01"/>
    <w:basedOn w:val="Normln"/>
    <w:qFormat/>
    <w:pPr>
      <w:spacing w:before="283" w:after="283"/>
      <w:ind w:left="227" w:firstLine="0"/>
      <w:jc w:val="left"/>
    </w:pPr>
    <w:rPr>
      <w:rFonts w:ascii="Times New Roman" w:hAnsi="Times New Roman"/>
      <w:b/>
      <w:caps/>
    </w:rPr>
  </w:style>
  <w:style w:type="paragraph" w:customStyle="1" w:styleId="-textBU">
    <w:name w:val="- text B U"/>
    <w:basedOn w:val="-text0"/>
    <w:qFormat/>
    <w:pPr>
      <w:spacing w:before="113" w:after="170"/>
      <w:ind w:firstLine="0"/>
      <w:jc w:val="left"/>
    </w:pPr>
    <w:rPr>
      <w:b/>
      <w:u w:val="single"/>
    </w:rPr>
  </w:style>
  <w:style w:type="paragraph" w:customStyle="1" w:styleId="-textodrazky">
    <w:name w:val="- text odrazky"/>
    <w:basedOn w:val="-text0"/>
    <w:qFormat/>
    <w:pPr>
      <w:spacing w:before="113" w:after="113"/>
      <w:ind w:left="227" w:firstLine="0"/>
    </w:pPr>
  </w:style>
  <w:style w:type="paragraph" w:customStyle="1" w:styleId="-cislo01U">
    <w:name w:val="- cislo 01 U"/>
    <w:basedOn w:val="-cislo01"/>
    <w:qFormat/>
    <w:pPr>
      <w:spacing w:before="340"/>
    </w:pPr>
    <w:rPr>
      <w:u w:val="single"/>
    </w:rPr>
  </w:style>
  <w:style w:type="paragraph" w:customStyle="1" w:styleId="-cislo01a">
    <w:name w:val="- cislo 01 (a)"/>
    <w:basedOn w:val="-text0"/>
    <w:qFormat/>
    <w:pPr>
      <w:spacing w:before="0" w:after="170"/>
      <w:ind w:firstLine="0"/>
    </w:pPr>
    <w:rPr>
      <w:b/>
      <w:u w:val="single"/>
    </w:rPr>
  </w:style>
  <w:style w:type="paragraph" w:customStyle="1" w:styleId="-texttabulka">
    <w:name w:val="- text tabulka"/>
    <w:basedOn w:val="-text0"/>
    <w:qFormat/>
    <w:pPr>
      <w:spacing w:before="0" w:after="0"/>
      <w:ind w:firstLine="0"/>
      <w:jc w:val="left"/>
    </w:pPr>
  </w:style>
  <w:style w:type="paragraph" w:customStyle="1" w:styleId="-textB">
    <w:name w:val="- text B"/>
    <w:basedOn w:val="-textBU"/>
    <w:qFormat/>
    <w:rPr>
      <w:u w:val="none"/>
    </w:rPr>
  </w:style>
  <w:style w:type="paragraph" w:customStyle="1" w:styleId="-textobsah">
    <w:name w:val="- text obsah"/>
    <w:basedOn w:val="-text0"/>
    <w:qFormat/>
    <w:pPr>
      <w:numPr>
        <w:ilvl w:val="1"/>
        <w:numId w:val="1"/>
      </w:numPr>
      <w:spacing w:before="255" w:after="85"/>
      <w:outlineLvl w:val="1"/>
    </w:pPr>
    <w:rPr>
      <w:i/>
    </w:rPr>
  </w:style>
  <w:style w:type="paragraph" w:customStyle="1" w:styleId="-textobsahB">
    <w:name w:val="- text obsah B"/>
    <w:basedOn w:val="-textobsah"/>
    <w:qFormat/>
    <w:pPr>
      <w:numPr>
        <w:ilvl w:val="0"/>
      </w:numPr>
      <w:spacing w:before="227" w:after="0"/>
      <w:ind w:left="283"/>
      <w:outlineLvl w:val="0"/>
    </w:pPr>
    <w:rPr>
      <w:b/>
    </w:rPr>
  </w:style>
  <w:style w:type="paragraph" w:customStyle="1" w:styleId="-textU">
    <w:name w:val="- text U"/>
    <w:basedOn w:val="-text0"/>
    <w:qFormat/>
    <w:pPr>
      <w:spacing w:before="57" w:after="57"/>
      <w:ind w:firstLine="0"/>
      <w:jc w:val="left"/>
    </w:pPr>
    <w:rPr>
      <w:b/>
      <w:sz w:val="20"/>
    </w:rPr>
  </w:style>
  <w:style w:type="paragraph" w:styleId="Seznamsodrkami3">
    <w:name w:val="List Bullet 3"/>
    <w:basedOn w:val="Seznam"/>
    <w:pPr>
      <w:spacing w:before="0" w:after="120"/>
      <w:ind w:left="720" w:hanging="360"/>
    </w:pPr>
  </w:style>
  <w:style w:type="paragraph" w:customStyle="1" w:styleId="Default">
    <w:name w:val="Default"/>
    <w:basedOn w:val="Normln"/>
    <w:qFormat/>
    <w:pPr>
      <w:autoSpaceDE w:val="0"/>
      <w:jc w:val="left"/>
    </w:pPr>
    <w:rPr>
      <w:rFonts w:ascii="Arial;Arial" w:eastAsia="Arial;Arial" w:hAnsi="Arial;Arial" w:cs="Arial;Arial"/>
      <w:color w:val="000000"/>
    </w:rPr>
  </w:style>
  <w:style w:type="paragraph" w:customStyle="1" w:styleId="Nadpis10">
    <w:name w:val="Nadpis 10"/>
    <w:basedOn w:val="Nadpis"/>
    <w:next w:val="Zkladntext"/>
    <w:qFormat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paragraph" w:customStyle="1" w:styleId="-kapitolalevel1">
    <w:name w:val="- kapitola level 1"/>
    <w:basedOn w:val="Normln"/>
    <w:qFormat/>
    <w:pPr>
      <w:spacing w:before="454" w:after="170"/>
    </w:pPr>
    <w:rPr>
      <w:b/>
      <w:caps/>
    </w:rPr>
  </w:style>
  <w:style w:type="paragraph" w:customStyle="1" w:styleId="-kapitolalevel2">
    <w:name w:val="- kapitola level 2"/>
    <w:basedOn w:val="-kapitolalevel1"/>
    <w:qFormat/>
    <w:pPr>
      <w:spacing w:before="0" w:after="0"/>
      <w:ind w:firstLine="0"/>
    </w:pPr>
    <w:rPr>
      <w:b w:val="0"/>
      <w:i/>
      <w:caps w:val="0"/>
      <w:sz w:val="20"/>
    </w:rPr>
  </w:style>
  <w:style w:type="paragraph" w:customStyle="1" w:styleId="-kapitolalevel3">
    <w:name w:val="- kapitola level 3"/>
    <w:basedOn w:val="-kapitolalevel2"/>
    <w:qFormat/>
    <w:pPr>
      <w:spacing w:before="312" w:after="57"/>
    </w:pPr>
    <w:rPr>
      <w:caps/>
    </w:rPr>
  </w:style>
  <w:style w:type="paragraph" w:customStyle="1" w:styleId="-seznamlevel2">
    <w:name w:val="- seznam level2"/>
    <w:basedOn w:val="-nadpismiddle"/>
    <w:qFormat/>
    <w:pPr>
      <w:spacing w:after="28"/>
      <w:jc w:val="both"/>
    </w:pPr>
    <w:rPr>
      <w:bCs w:val="0"/>
      <w:i/>
      <w:iCs/>
      <w:sz w:val="21"/>
    </w:rPr>
  </w:style>
  <w:style w:type="paragraph" w:customStyle="1" w:styleId="-nadpismiddle">
    <w:name w:val="- nadpis middle"/>
    <w:basedOn w:val="-text0"/>
    <w:qFormat/>
    <w:pPr>
      <w:spacing w:before="0" w:after="0"/>
      <w:ind w:firstLine="0"/>
      <w:jc w:val="center"/>
    </w:pPr>
    <w:rPr>
      <w:b/>
      <w:bCs/>
      <w:sz w:val="28"/>
    </w:rPr>
  </w:style>
  <w:style w:type="paragraph" w:customStyle="1" w:styleId="odsaznzhora">
    <w:name w:val="odsazní zhora"/>
    <w:basedOn w:val="-textU"/>
    <w:qFormat/>
    <w:pPr>
      <w:spacing w:before="102" w:after="0"/>
    </w:pPr>
  </w:style>
  <w:style w:type="paragraph" w:customStyle="1" w:styleId="Heading1">
    <w:name w:val="Heading #1"/>
    <w:qFormat/>
    <w:pPr>
      <w:spacing w:before="480" w:after="300"/>
      <w:ind w:hanging="720"/>
    </w:pPr>
    <w:rPr>
      <w:rFonts w:ascii="Times New Roman" w:hAnsi="Times New Roman"/>
      <w:b/>
      <w:sz w:val="22"/>
      <w:szCs w:val="22"/>
    </w:rPr>
  </w:style>
  <w:style w:type="paragraph" w:customStyle="1" w:styleId="-textobsahC">
    <w:name w:val="- text obsah C"/>
    <w:basedOn w:val="-textobsah"/>
    <w:qFormat/>
    <w:pPr>
      <w:numPr>
        <w:ilvl w:val="0"/>
        <w:numId w:val="2"/>
      </w:numPr>
      <w:pBdr>
        <w:bottom w:val="single" w:sz="2" w:space="1" w:color="000000"/>
      </w:pBdr>
      <w:spacing w:before="227" w:after="57"/>
    </w:pPr>
    <w:rPr>
      <w:b/>
      <w:i w:val="0"/>
    </w:rPr>
  </w:style>
  <w:style w:type="paragraph" w:customStyle="1" w:styleId="-textobshaD">
    <w:name w:val="- text obsha D"/>
    <w:basedOn w:val="-textobsahC"/>
    <w:qFormat/>
    <w:pPr>
      <w:spacing w:before="215" w:after="85"/>
      <w:ind w:left="590" w:hanging="113"/>
    </w:pPr>
    <w:rPr>
      <w:u w:val="dotted"/>
    </w:rPr>
  </w:style>
  <w:style w:type="paragraph" w:customStyle="1" w:styleId="-textobshaBB">
    <w:name w:val="- text obsha BB"/>
    <w:basedOn w:val="-textobsahC"/>
    <w:qFormat/>
    <w:pPr>
      <w:pBdr>
        <w:top w:val="single" w:sz="2" w:space="1" w:color="000000"/>
        <w:left w:val="single" w:sz="2" w:space="1" w:color="000000"/>
        <w:right w:val="single" w:sz="2" w:space="1" w:color="000000"/>
      </w:pBdr>
      <w:shd w:val="clear" w:color="auto" w:fill="EEEEEE"/>
      <w:spacing w:before="482" w:after="85"/>
    </w:pPr>
    <w:rPr>
      <w:caps/>
    </w:rPr>
  </w:style>
  <w:style w:type="paragraph" w:customStyle="1" w:styleId="Obsahseznamu">
    <w:name w:val="Obsah seznamu"/>
    <w:basedOn w:val="Normln"/>
    <w:qFormat/>
    <w:pPr>
      <w:ind w:left="567"/>
    </w:pPr>
  </w:style>
  <w:style w:type="paragraph" w:customStyle="1" w:styleId="Seznamnadpis">
    <w:name w:val="Seznam nadpisů"/>
    <w:basedOn w:val="Normln"/>
    <w:next w:val="Obsahseznamu"/>
    <w:qFormat/>
  </w:style>
  <w:style w:type="paragraph" w:styleId="Odstavecseseznamem">
    <w:name w:val="List Paragraph"/>
    <w:basedOn w:val="Normln"/>
    <w:qFormat/>
    <w:pPr>
      <w:spacing w:before="0" w:after="0"/>
      <w:ind w:left="708"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-texttekypod">
    <w:name w:val="- text tečky pod"/>
    <w:basedOn w:val="-text0"/>
    <w:qFormat/>
    <w:pPr>
      <w:pBdr>
        <w:bottom w:val="dotted" w:sz="2" w:space="1" w:color="000000"/>
      </w:pBdr>
      <w:spacing w:before="255"/>
    </w:pPr>
    <w:rPr>
      <w:b/>
    </w:rPr>
  </w:style>
  <w:style w:type="numbering" w:customStyle="1" w:styleId="Seznam1">
    <w:name w:val="Seznam 1"/>
    <w:qFormat/>
  </w:style>
  <w:style w:type="numbering" w:customStyle="1" w:styleId="WW8Num2">
    <w:name w:val="WW8Num2"/>
    <w:qFormat/>
  </w:style>
  <w:style w:type="numbering" w:customStyle="1" w:styleId="WW8Num4">
    <w:name w:val="WW8Num4"/>
    <w:qFormat/>
  </w:style>
  <w:style w:type="numbering" w:customStyle="1" w:styleId="WW8Num7">
    <w:name w:val="WW8Num7"/>
    <w:qFormat/>
  </w:style>
  <w:style w:type="numbering" w:customStyle="1" w:styleId="WW8Num21">
    <w:name w:val="WW8Num21"/>
    <w:qFormat/>
  </w:style>
  <w:style w:type="numbering" w:customStyle="1" w:styleId="WW8Num16">
    <w:name w:val="WW8Num16"/>
    <w:qFormat/>
  </w:style>
  <w:style w:type="numbering" w:customStyle="1" w:styleId="WW8Num11">
    <w:name w:val="WW8Num11"/>
    <w:qFormat/>
  </w:style>
  <w:style w:type="numbering" w:customStyle="1" w:styleId="WW8Num3">
    <w:name w:val="WW8Num3"/>
    <w:qFormat/>
  </w:style>
  <w:style w:type="numbering" w:customStyle="1" w:styleId="WW8Num9">
    <w:name w:val="WW8Num9"/>
    <w:qFormat/>
  </w:style>
  <w:style w:type="numbering" w:customStyle="1" w:styleId="WW8Num6">
    <w:name w:val="WW8Num6"/>
    <w:qFormat/>
  </w:style>
  <w:style w:type="numbering" w:customStyle="1" w:styleId="WW8Num8">
    <w:name w:val="WW8Num8"/>
    <w:qFormat/>
  </w:style>
  <w:style w:type="numbering" w:customStyle="1" w:styleId="WW8Num5">
    <w:name w:val="WW8Num5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">
    <w:name w:val="WW8Num1"/>
    <w:qFormat/>
  </w:style>
  <w:style w:type="numbering" w:customStyle="1" w:styleId="WW8Num22">
    <w:name w:val="WW8Num22"/>
    <w:qFormat/>
  </w:style>
  <w:style w:type="numbering" w:customStyle="1" w:styleId="RTFNum2">
    <w:name w:val="RTF_Num 2"/>
    <w:qFormat/>
  </w:style>
  <w:style w:type="paragraph" w:styleId="Textbubliny">
    <w:name w:val="Balloon Text"/>
    <w:basedOn w:val="Normln"/>
    <w:link w:val="TextbublinyChar"/>
    <w:uiPriority w:val="99"/>
    <w:semiHidden/>
    <w:unhideWhenUsed/>
    <w:rsid w:val="00AB283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28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14805</TotalTime>
  <Pages>8</Pages>
  <Words>1290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Sendlerbabka-02</cp:lastModifiedBy>
  <cp:revision>1664</cp:revision>
  <cp:lastPrinted>2018-12-03T08:54:00Z</cp:lastPrinted>
  <dcterms:created xsi:type="dcterms:W3CDTF">2007-07-26T15:32:00Z</dcterms:created>
  <dcterms:modified xsi:type="dcterms:W3CDTF">2018-12-03T08:55:00Z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